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273E8" w14:textId="77777777" w:rsidR="00823313" w:rsidRDefault="00823313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7CA1F0D5" w:rsidR="00E7355F" w:rsidRPr="00DA0CB7" w:rsidRDefault="009F3720" w:rsidP="00AE2DC5">
      <w:pPr>
        <w:jc w:val="center"/>
        <w:rPr>
          <w:rFonts w:cs="Arial"/>
          <w:b/>
          <w:sz w:val="28"/>
          <w:szCs w:val="28"/>
        </w:rPr>
      </w:pPr>
      <w:r w:rsidRPr="00DA0CB7">
        <w:rPr>
          <w:rFonts w:cs="Arial"/>
          <w:b/>
          <w:sz w:val="28"/>
          <w:szCs w:val="28"/>
        </w:rPr>
        <w:t>SMLOUVA O</w:t>
      </w:r>
      <w:r w:rsidR="009A53D2" w:rsidRPr="00DA0CB7">
        <w:rPr>
          <w:rFonts w:cs="Arial"/>
          <w:b/>
          <w:sz w:val="28"/>
          <w:szCs w:val="28"/>
        </w:rPr>
        <w:t xml:space="preserve"> </w:t>
      </w:r>
      <w:r w:rsidR="00CC23B4">
        <w:rPr>
          <w:rFonts w:cs="Arial"/>
          <w:b/>
          <w:sz w:val="28"/>
          <w:szCs w:val="28"/>
        </w:rPr>
        <w:t>PROV</w:t>
      </w:r>
      <w:r w:rsidR="00D73CCB">
        <w:rPr>
          <w:rFonts w:cs="Arial"/>
          <w:b/>
          <w:sz w:val="28"/>
          <w:szCs w:val="28"/>
        </w:rPr>
        <w:t>Á</w:t>
      </w:r>
      <w:r w:rsidR="00CC23B4">
        <w:rPr>
          <w:rFonts w:cs="Arial"/>
          <w:b/>
          <w:sz w:val="28"/>
          <w:szCs w:val="28"/>
        </w:rPr>
        <w:t>DĚNÍ ÚKLIDOVÝCH SLUŽEB</w:t>
      </w:r>
    </w:p>
    <w:p w14:paraId="15C75514" w14:textId="5616DE80" w:rsidR="009F3720" w:rsidRPr="00DA0CB7" w:rsidRDefault="00BD4FCA" w:rsidP="00C74867">
      <w:pPr>
        <w:jc w:val="center"/>
        <w:rPr>
          <w:rFonts w:cs="Arial"/>
          <w:szCs w:val="22"/>
        </w:rPr>
      </w:pPr>
      <w:r w:rsidRPr="00DA0CB7">
        <w:rPr>
          <w:rFonts w:cs="Arial"/>
          <w:b/>
          <w:szCs w:val="22"/>
        </w:rPr>
        <w:t xml:space="preserve"> </w:t>
      </w:r>
      <w:r w:rsidR="009F3720" w:rsidRPr="00DA0CB7">
        <w:rPr>
          <w:rFonts w:cs="Arial"/>
          <w:b/>
          <w:szCs w:val="22"/>
        </w:rPr>
        <w:t>(dále jen „smlouva“)</w:t>
      </w:r>
    </w:p>
    <w:p w14:paraId="1B1799BD" w14:textId="77777777" w:rsidR="009F3720" w:rsidRPr="00DA0CB7" w:rsidRDefault="009F3720" w:rsidP="00AE2DC5">
      <w:pPr>
        <w:jc w:val="center"/>
        <w:rPr>
          <w:rFonts w:cs="Arial"/>
          <w:szCs w:val="22"/>
        </w:rPr>
      </w:pPr>
      <w:r w:rsidRPr="00DA0CB7">
        <w:rPr>
          <w:rFonts w:cs="Arial"/>
          <w:szCs w:val="22"/>
        </w:rPr>
        <w:t>uzavřená</w:t>
      </w:r>
      <w:r w:rsidR="006A4E33" w:rsidRPr="00DA0CB7">
        <w:rPr>
          <w:rFonts w:cs="Arial"/>
          <w:szCs w:val="22"/>
        </w:rPr>
        <w:t xml:space="preserve"> </w:t>
      </w:r>
      <w:r w:rsidR="006A4E33" w:rsidRPr="00DA0CB7">
        <w:rPr>
          <w:rFonts w:cs="Arial"/>
          <w:bCs/>
          <w:szCs w:val="22"/>
        </w:rPr>
        <w:t>níže uvedeného dne, měsíce a roku</w:t>
      </w:r>
    </w:p>
    <w:p w14:paraId="7371A759" w14:textId="5497E2E8" w:rsidR="009F3720" w:rsidRPr="00DA0CB7" w:rsidRDefault="009F3720" w:rsidP="000651E8">
      <w:pPr>
        <w:jc w:val="center"/>
        <w:rPr>
          <w:rFonts w:cs="Arial"/>
          <w:szCs w:val="22"/>
        </w:rPr>
      </w:pPr>
      <w:r w:rsidRPr="00DA0CB7">
        <w:rPr>
          <w:rFonts w:cs="Arial"/>
          <w:szCs w:val="22"/>
        </w:rPr>
        <w:t xml:space="preserve">podle </w:t>
      </w:r>
      <w:r w:rsidRPr="00D70F6A">
        <w:rPr>
          <w:rFonts w:cs="Arial"/>
          <w:szCs w:val="22"/>
        </w:rPr>
        <w:t xml:space="preserve">§ </w:t>
      </w:r>
      <w:r w:rsidR="00D70F6A" w:rsidRPr="00D70F6A">
        <w:rPr>
          <w:rFonts w:cs="Arial"/>
          <w:szCs w:val="22"/>
        </w:rPr>
        <w:t>2586</w:t>
      </w:r>
      <w:r w:rsidR="00CC23B4">
        <w:rPr>
          <w:rFonts w:cs="Arial"/>
          <w:szCs w:val="22"/>
        </w:rPr>
        <w:t xml:space="preserve"> a násl.</w:t>
      </w:r>
      <w:r w:rsidRPr="00DA0CB7">
        <w:rPr>
          <w:rFonts w:cs="Arial"/>
          <w:szCs w:val="22"/>
        </w:rPr>
        <w:t xml:space="preserve"> zákona č. 89/2012 Sb., občanský zákoník, </w:t>
      </w:r>
      <w:r w:rsidR="00CC23B4">
        <w:rPr>
          <w:rFonts w:cs="Arial"/>
          <w:szCs w:val="22"/>
        </w:rPr>
        <w:t>ve znění pozdějších předpisů</w:t>
      </w:r>
    </w:p>
    <w:p w14:paraId="6A2DEA4E" w14:textId="77777777" w:rsidR="009F3720" w:rsidRPr="00DA0CB7" w:rsidRDefault="009F3720" w:rsidP="00AE2DC5">
      <w:pPr>
        <w:jc w:val="center"/>
        <w:rPr>
          <w:rFonts w:cs="Arial"/>
          <w:szCs w:val="22"/>
        </w:rPr>
      </w:pPr>
      <w:r w:rsidRPr="00DA0CB7">
        <w:rPr>
          <w:rFonts w:cs="Arial"/>
          <w:szCs w:val="22"/>
        </w:rPr>
        <w:t>(dále jen „občanský zákoník“)</w:t>
      </w:r>
    </w:p>
    <w:p w14:paraId="7E829E9B" w14:textId="77777777" w:rsidR="009F3720" w:rsidRPr="00DA0CB7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DA0CB7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DA0CB7">
        <w:rPr>
          <w:rFonts w:cs="Arial"/>
          <w:b/>
          <w:szCs w:val="22"/>
        </w:rPr>
        <w:t>mezi smluvními stranami</w:t>
      </w:r>
    </w:p>
    <w:p w14:paraId="4E49321E" w14:textId="1B646767" w:rsidR="00823313" w:rsidRDefault="00823313" w:rsidP="00823313">
      <w:pPr>
        <w:tabs>
          <w:tab w:val="left" w:pos="3969"/>
        </w:tabs>
        <w:spacing w:after="0"/>
        <w:ind w:left="3969" w:hanging="3969"/>
        <w:rPr>
          <w:rFonts w:cs="Arial"/>
          <w:b/>
          <w:szCs w:val="22"/>
        </w:rPr>
      </w:pPr>
      <w:r>
        <w:rPr>
          <w:rFonts w:cs="Arial"/>
          <w:b/>
          <w:szCs w:val="22"/>
        </w:rPr>
        <w:t>Objednatel</w:t>
      </w:r>
      <w:r w:rsidRPr="00E0782B">
        <w:rPr>
          <w:rFonts w:cs="Arial"/>
          <w:b/>
          <w:szCs w:val="22"/>
        </w:rPr>
        <w:t>:</w:t>
      </w:r>
      <w:r w:rsidRPr="00E0782B">
        <w:rPr>
          <w:rFonts w:cs="Arial"/>
          <w:szCs w:val="22"/>
        </w:rPr>
        <w:tab/>
      </w:r>
      <w:r w:rsidRPr="00E0782B">
        <w:rPr>
          <w:rFonts w:cs="Arial"/>
          <w:b/>
          <w:szCs w:val="22"/>
        </w:rPr>
        <w:t xml:space="preserve">Česká </w:t>
      </w:r>
      <w:proofErr w:type="gramStart"/>
      <w:r w:rsidRPr="00E0782B">
        <w:rPr>
          <w:rFonts w:cs="Arial"/>
          <w:b/>
          <w:szCs w:val="22"/>
        </w:rPr>
        <w:t>republika -</w:t>
      </w:r>
      <w:r w:rsidRPr="00E0782B">
        <w:rPr>
          <w:rFonts w:cs="Arial"/>
          <w:szCs w:val="22"/>
        </w:rPr>
        <w:t xml:space="preserve"> </w:t>
      </w:r>
      <w:r w:rsidRPr="00E0782B">
        <w:rPr>
          <w:rFonts w:cs="Arial"/>
          <w:b/>
          <w:szCs w:val="22"/>
        </w:rPr>
        <w:t>Státní</w:t>
      </w:r>
      <w:proofErr w:type="gramEnd"/>
      <w:r w:rsidRPr="00E0782B">
        <w:rPr>
          <w:rFonts w:cs="Arial"/>
          <w:b/>
          <w:szCs w:val="22"/>
        </w:rPr>
        <w:t xml:space="preserve"> pozemkový úřad, se sídlem Husinecká 1024/11a, 130 00 Praha 3</w:t>
      </w:r>
    </w:p>
    <w:p w14:paraId="69148C2D" w14:textId="77777777" w:rsidR="00823313" w:rsidRPr="00793948" w:rsidRDefault="00823313" w:rsidP="00823313">
      <w:pPr>
        <w:tabs>
          <w:tab w:val="left" w:pos="3969"/>
        </w:tabs>
        <w:spacing w:after="0"/>
        <w:ind w:left="3969" w:hanging="3969"/>
        <w:rPr>
          <w:rFonts w:cs="Arial"/>
          <w:b/>
          <w:sz w:val="16"/>
          <w:szCs w:val="16"/>
        </w:rPr>
      </w:pPr>
    </w:p>
    <w:p w14:paraId="54528E09" w14:textId="77777777" w:rsidR="00823313" w:rsidRPr="00E0782B" w:rsidRDefault="00823313" w:rsidP="00823313">
      <w:pPr>
        <w:tabs>
          <w:tab w:val="left" w:pos="3969"/>
        </w:tabs>
        <w:spacing w:after="0"/>
        <w:ind w:left="3969" w:hanging="3969"/>
        <w:rPr>
          <w:rFonts w:cs="Arial"/>
          <w:szCs w:val="22"/>
        </w:rPr>
      </w:pPr>
      <w:r>
        <w:rPr>
          <w:rFonts w:cs="Arial"/>
          <w:b/>
          <w:szCs w:val="22"/>
        </w:rPr>
        <w:t>Adresa:</w:t>
      </w:r>
      <w:r>
        <w:rPr>
          <w:rFonts w:cs="Arial"/>
          <w:b/>
          <w:szCs w:val="22"/>
        </w:rPr>
        <w:tab/>
      </w:r>
      <w:r w:rsidRPr="00E0782B">
        <w:rPr>
          <w:rFonts w:cs="Arial"/>
          <w:b/>
          <w:szCs w:val="22"/>
        </w:rPr>
        <w:t xml:space="preserve">Krajský pozemkový úřad pro Královéhradecký kraj, </w:t>
      </w:r>
      <w:r w:rsidRPr="00E0782B">
        <w:rPr>
          <w:rFonts w:cs="Arial"/>
          <w:szCs w:val="22"/>
        </w:rPr>
        <w:t>Kydlinovská 245, 503 01 Hradec Králové</w:t>
      </w:r>
    </w:p>
    <w:p w14:paraId="7E1FDA7D" w14:textId="77777777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 w:rsidRPr="00E0782B">
        <w:rPr>
          <w:rFonts w:cs="Arial"/>
          <w:szCs w:val="22"/>
        </w:rPr>
        <w:t>Zastoupen:</w:t>
      </w:r>
      <w:r w:rsidRPr="00E0782B">
        <w:rPr>
          <w:rFonts w:cs="Arial"/>
          <w:szCs w:val="22"/>
        </w:rPr>
        <w:tab/>
        <w:t>Ing. Petrem Lázňovským, ředitelem Krajského pozemkového úřadu pro Královéhradecký kraj</w:t>
      </w:r>
    </w:p>
    <w:p w14:paraId="270DEAD8" w14:textId="77777777" w:rsidR="00823313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>
        <w:rPr>
          <w:rFonts w:cs="Arial"/>
          <w:szCs w:val="22"/>
        </w:rPr>
        <w:t>Ve smluvních záležitostech oprávněn jednat: Ing. Petr Lázňovský, ředitel Krajského pozemkového úřadu pro Královéhradecký kraj</w:t>
      </w:r>
    </w:p>
    <w:p w14:paraId="5BF716A4" w14:textId="77777777" w:rsidR="00823313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>
        <w:rPr>
          <w:rFonts w:cs="Arial"/>
          <w:szCs w:val="22"/>
        </w:rPr>
        <w:t>V technických záležitostech oprávněn jednat: Ing. Pavel Fajfr, vedoucí oddělení správy majetku státu</w:t>
      </w:r>
    </w:p>
    <w:p w14:paraId="312C77EE" w14:textId="77777777" w:rsidR="00823313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 w:rsidRPr="00E0782B">
        <w:rPr>
          <w:rFonts w:cs="Arial"/>
          <w:szCs w:val="22"/>
        </w:rPr>
        <w:t xml:space="preserve">Tel.: </w:t>
      </w:r>
      <w:r w:rsidRPr="00E0782B">
        <w:rPr>
          <w:rFonts w:cs="Arial"/>
          <w:szCs w:val="22"/>
        </w:rPr>
        <w:tab/>
        <w:t>+420 727 937 172 /+420 724 390</w:t>
      </w:r>
      <w:r>
        <w:rPr>
          <w:rFonts w:cs="Arial"/>
          <w:szCs w:val="22"/>
        </w:rPr>
        <w:t> </w:t>
      </w:r>
      <w:r w:rsidRPr="00E0782B">
        <w:rPr>
          <w:rFonts w:cs="Arial"/>
          <w:szCs w:val="22"/>
        </w:rPr>
        <w:t>927</w:t>
      </w:r>
    </w:p>
    <w:p w14:paraId="1201C3F3" w14:textId="4209BD15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 w:rsidRPr="00E0782B">
        <w:rPr>
          <w:rFonts w:cs="Arial"/>
          <w:szCs w:val="22"/>
        </w:rPr>
        <w:t xml:space="preserve">E-mail: </w:t>
      </w:r>
      <w:r w:rsidRPr="00E0782B">
        <w:rPr>
          <w:rFonts w:cs="Arial"/>
          <w:szCs w:val="22"/>
        </w:rPr>
        <w:tab/>
      </w:r>
      <w:hyperlink r:id="rId13" w:history="1">
        <w:r w:rsidR="00D73CCB" w:rsidRPr="004F26E5">
          <w:rPr>
            <w:rStyle w:val="Hypertextovodkaz"/>
            <w:rFonts w:cs="Arial"/>
            <w:szCs w:val="22"/>
          </w:rPr>
          <w:t>kralovehradecky.kraj@spu.gov.cz</w:t>
        </w:r>
      </w:hyperlink>
      <w:r w:rsidRPr="00D73CCB">
        <w:rPr>
          <w:rFonts w:cs="Arial"/>
          <w:color w:val="FF0000"/>
          <w:szCs w:val="22"/>
        </w:rPr>
        <w:t xml:space="preserve"> </w:t>
      </w:r>
    </w:p>
    <w:p w14:paraId="68C6F6A0" w14:textId="77777777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 w:rsidRPr="00E0782B">
        <w:rPr>
          <w:rFonts w:cs="Arial"/>
          <w:szCs w:val="22"/>
        </w:rPr>
        <w:t>Bankovní spojení</w:t>
      </w:r>
      <w:r w:rsidRPr="00E0782B">
        <w:rPr>
          <w:rFonts w:cs="Arial"/>
          <w:szCs w:val="22"/>
        </w:rPr>
        <w:tab/>
        <w:t>Česká národní banka</w:t>
      </w:r>
    </w:p>
    <w:p w14:paraId="33F03E8E" w14:textId="77777777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 w:rsidRPr="00E0782B">
        <w:rPr>
          <w:rFonts w:cs="Arial"/>
          <w:szCs w:val="22"/>
        </w:rPr>
        <w:t>Číslo účtu</w:t>
      </w:r>
      <w:r w:rsidRPr="00E0782B">
        <w:rPr>
          <w:rFonts w:cs="Arial"/>
          <w:szCs w:val="22"/>
        </w:rPr>
        <w:tab/>
        <w:t>3723001/0710</w:t>
      </w:r>
    </w:p>
    <w:p w14:paraId="229C8CAD" w14:textId="77777777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 w:rsidRPr="00E0782B">
        <w:rPr>
          <w:rFonts w:cs="Arial"/>
          <w:szCs w:val="22"/>
        </w:rPr>
        <w:t>IČO:</w:t>
      </w:r>
      <w:r w:rsidRPr="00E0782B">
        <w:rPr>
          <w:rFonts w:cs="Arial"/>
          <w:szCs w:val="22"/>
        </w:rPr>
        <w:tab/>
        <w:t>01312774</w:t>
      </w:r>
    </w:p>
    <w:p w14:paraId="6ACDA070" w14:textId="77777777" w:rsidR="00823313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 w:rsidRPr="00E0782B">
        <w:rPr>
          <w:rFonts w:cs="Arial"/>
          <w:szCs w:val="22"/>
        </w:rPr>
        <w:t>DIČ:</w:t>
      </w:r>
      <w:r w:rsidRPr="00E0782B">
        <w:rPr>
          <w:rFonts w:cs="Arial"/>
          <w:szCs w:val="22"/>
        </w:rPr>
        <w:tab/>
        <w:t>CZ 01312774</w:t>
      </w:r>
    </w:p>
    <w:p w14:paraId="6D90CF7D" w14:textId="77777777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>
        <w:rPr>
          <w:rFonts w:cs="Arial"/>
          <w:szCs w:val="22"/>
        </w:rPr>
        <w:t>ID DS:</w:t>
      </w:r>
      <w:r>
        <w:rPr>
          <w:rFonts w:cs="Arial"/>
          <w:szCs w:val="22"/>
        </w:rPr>
        <w:tab/>
        <w:t>z49per3</w:t>
      </w:r>
    </w:p>
    <w:p w14:paraId="1E0A2337" w14:textId="28ED313A" w:rsidR="00126736" w:rsidRPr="00DA0CB7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DA0CB7">
        <w:rPr>
          <w:rFonts w:cs="Arial"/>
          <w:snapToGrid w:val="0"/>
          <w:szCs w:val="22"/>
        </w:rPr>
        <w:t>(dále jen jako „</w:t>
      </w:r>
      <w:r w:rsidR="00D17B12">
        <w:rPr>
          <w:rFonts w:cs="Arial"/>
          <w:snapToGrid w:val="0"/>
          <w:szCs w:val="22"/>
        </w:rPr>
        <w:t>O</w:t>
      </w:r>
      <w:r w:rsidRPr="00DA0CB7">
        <w:rPr>
          <w:rFonts w:cs="Arial"/>
          <w:snapToGrid w:val="0"/>
          <w:szCs w:val="22"/>
        </w:rPr>
        <w:t>bjednatel“)</w:t>
      </w:r>
    </w:p>
    <w:p w14:paraId="7A4F644A" w14:textId="77777777" w:rsidR="00AD5D34" w:rsidRPr="00DA0CB7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DA0CB7" w:rsidRDefault="00CF6E49" w:rsidP="00AD5D34">
      <w:pPr>
        <w:ind w:left="2124" w:firstLine="708"/>
        <w:rPr>
          <w:rFonts w:cs="Arial"/>
          <w:b/>
          <w:szCs w:val="22"/>
        </w:rPr>
      </w:pPr>
      <w:r w:rsidRPr="00DA0CB7">
        <w:rPr>
          <w:rFonts w:cs="Arial"/>
          <w:b/>
          <w:szCs w:val="22"/>
        </w:rPr>
        <w:t>a</w:t>
      </w:r>
    </w:p>
    <w:p w14:paraId="5E737B48" w14:textId="24566E53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/>
          <w:szCs w:val="22"/>
        </w:rPr>
      </w:pPr>
      <w:r>
        <w:rPr>
          <w:rFonts w:cs="Arial"/>
          <w:b/>
          <w:szCs w:val="22"/>
        </w:rPr>
        <w:t>Poskytovatel</w:t>
      </w:r>
      <w:r w:rsidRPr="00E0782B">
        <w:rPr>
          <w:rFonts w:cs="Arial"/>
          <w:szCs w:val="22"/>
        </w:rPr>
        <w:t>:</w:t>
      </w:r>
      <w:r w:rsidRPr="00E0782B">
        <w:rPr>
          <w:rFonts w:cs="Arial"/>
          <w:b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0F4D5FE3" w14:textId="77777777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/>
          <w:szCs w:val="22"/>
        </w:rPr>
      </w:pPr>
      <w:r w:rsidRPr="00E0782B">
        <w:rPr>
          <w:rFonts w:cs="Arial"/>
          <w:szCs w:val="22"/>
        </w:rPr>
        <w:t>Sídlo:</w:t>
      </w:r>
      <w:r w:rsidRPr="00E0782B">
        <w:rPr>
          <w:rFonts w:cs="Arial"/>
          <w:b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26643C11" w14:textId="77777777" w:rsidR="00823313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/>
          <w:szCs w:val="22"/>
          <w:highlight w:val="yellow"/>
        </w:rPr>
      </w:pPr>
      <w:r>
        <w:rPr>
          <w:rFonts w:cs="Arial"/>
          <w:szCs w:val="22"/>
        </w:rPr>
        <w:t>Zastoupený:</w:t>
      </w:r>
      <w:r>
        <w:rPr>
          <w:rFonts w:cs="Arial"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6E611F48" w14:textId="77777777" w:rsidR="00823313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/>
          <w:szCs w:val="22"/>
          <w:highlight w:val="yellow"/>
        </w:rPr>
      </w:pPr>
      <w:r>
        <w:rPr>
          <w:rFonts w:cs="Arial"/>
          <w:szCs w:val="22"/>
        </w:rPr>
        <w:t xml:space="preserve">Ve smluvních záležitostech oprávněn jednat: </w:t>
      </w:r>
      <w:r w:rsidRPr="00E0782B">
        <w:rPr>
          <w:rFonts w:cs="Arial"/>
          <w:b/>
          <w:szCs w:val="22"/>
          <w:highlight w:val="yellow"/>
        </w:rPr>
        <w:t>doplnit</w:t>
      </w:r>
    </w:p>
    <w:p w14:paraId="1EF9F575" w14:textId="77777777" w:rsidR="00823313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>
        <w:rPr>
          <w:rFonts w:cs="Arial"/>
          <w:szCs w:val="22"/>
        </w:rPr>
        <w:t xml:space="preserve">V technických záležitostech oprávněn jednat: </w:t>
      </w:r>
      <w:r w:rsidRPr="00E0782B">
        <w:rPr>
          <w:rFonts w:cs="Arial"/>
          <w:b/>
          <w:szCs w:val="22"/>
          <w:highlight w:val="yellow"/>
        </w:rPr>
        <w:t>doplnit</w:t>
      </w:r>
    </w:p>
    <w:p w14:paraId="764A5D58" w14:textId="77777777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/>
          <w:szCs w:val="22"/>
        </w:rPr>
      </w:pPr>
      <w:r w:rsidRPr="00E0782B">
        <w:rPr>
          <w:rFonts w:cs="Arial"/>
          <w:szCs w:val="22"/>
        </w:rPr>
        <w:t>Telefon</w:t>
      </w:r>
      <w:r>
        <w:rPr>
          <w:rFonts w:cs="Arial"/>
          <w:szCs w:val="22"/>
        </w:rPr>
        <w:t>/fax</w:t>
      </w:r>
      <w:r w:rsidRPr="00E0782B">
        <w:rPr>
          <w:rFonts w:cs="Arial"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1DEC02FD" w14:textId="77777777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 w:rsidRPr="00E0782B">
        <w:rPr>
          <w:rFonts w:cs="Arial"/>
          <w:szCs w:val="22"/>
        </w:rPr>
        <w:t>E-mail:</w:t>
      </w:r>
      <w:r w:rsidRPr="00E0782B">
        <w:rPr>
          <w:rFonts w:cs="Arial"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023B6DDE" w14:textId="77777777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/>
          <w:szCs w:val="22"/>
        </w:rPr>
      </w:pPr>
      <w:r w:rsidRPr="00E0782B">
        <w:rPr>
          <w:rFonts w:cs="Arial"/>
          <w:szCs w:val="22"/>
        </w:rPr>
        <w:t>Bankovní spojení:</w:t>
      </w:r>
      <w:r w:rsidRPr="00E0782B">
        <w:rPr>
          <w:rFonts w:cs="Arial"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3CF29BD7" w14:textId="77777777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/>
          <w:szCs w:val="22"/>
        </w:rPr>
      </w:pPr>
      <w:r w:rsidRPr="00E0782B">
        <w:rPr>
          <w:rFonts w:cs="Arial"/>
          <w:szCs w:val="22"/>
        </w:rPr>
        <w:t>Číslo účtu:</w:t>
      </w:r>
      <w:r w:rsidRPr="00E0782B">
        <w:rPr>
          <w:rFonts w:cs="Arial"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425157CE" w14:textId="77777777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/>
          <w:szCs w:val="22"/>
        </w:rPr>
      </w:pPr>
      <w:r w:rsidRPr="00E0782B">
        <w:rPr>
          <w:rFonts w:cs="Arial"/>
          <w:szCs w:val="22"/>
        </w:rPr>
        <w:t>IČO:</w:t>
      </w:r>
      <w:r w:rsidRPr="00E0782B">
        <w:rPr>
          <w:rFonts w:cs="Arial"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45A25C5E" w14:textId="77777777" w:rsidR="00823313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/>
          <w:szCs w:val="22"/>
        </w:rPr>
      </w:pPr>
      <w:r w:rsidRPr="00E0782B">
        <w:rPr>
          <w:rFonts w:cs="Arial"/>
          <w:szCs w:val="22"/>
        </w:rPr>
        <w:t>DIČ</w:t>
      </w:r>
      <w:r w:rsidRPr="00E0782B">
        <w:rPr>
          <w:rFonts w:cs="Arial"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00BE5686" w14:textId="77777777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>
        <w:rPr>
          <w:rFonts w:cs="Arial"/>
          <w:szCs w:val="22"/>
        </w:rPr>
        <w:t>ID DS:</w:t>
      </w:r>
      <w:r>
        <w:rPr>
          <w:rFonts w:cs="Arial"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2109F406" w14:textId="50145782" w:rsidR="00823313" w:rsidRDefault="00823313" w:rsidP="00823313">
      <w:pPr>
        <w:spacing w:before="120" w:after="0" w:line="288" w:lineRule="auto"/>
        <w:ind w:right="-284"/>
        <w:rPr>
          <w:rFonts w:cs="Arial"/>
          <w:b/>
          <w:bCs/>
          <w:snapToGrid w:val="0"/>
          <w:szCs w:val="22"/>
          <w:lang w:val="en-US"/>
        </w:rPr>
      </w:pPr>
      <w:bookmarkStart w:id="0" w:name="_Hlk33452023"/>
      <w:r w:rsidRPr="00DA0CB7">
        <w:rPr>
          <w:rFonts w:cs="Arial"/>
          <w:szCs w:val="22"/>
        </w:rPr>
        <w:t xml:space="preserve">Společnost je zapsaná v obchodním rejstříku vedeném u </w:t>
      </w:r>
      <w:r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Pr="00DA0CB7">
        <w:rPr>
          <w:rFonts w:cs="Arial"/>
          <w:szCs w:val="22"/>
        </w:rPr>
        <w:t xml:space="preserve">soudu v </w:t>
      </w:r>
      <w:r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</w:t>
      </w:r>
      <w:r w:rsidRPr="00DA0CB7">
        <w:rPr>
          <w:rFonts w:cs="Arial"/>
          <w:szCs w:val="22"/>
        </w:rPr>
        <w:t xml:space="preserve">oddíl </w:t>
      </w:r>
      <w:r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</w:t>
      </w:r>
      <w:r w:rsidRPr="00DA0CB7">
        <w:rPr>
          <w:rFonts w:cs="Arial"/>
          <w:b/>
          <w:bCs/>
          <w:snapToGrid w:val="0"/>
          <w:szCs w:val="22"/>
          <w:lang w:val="en-US"/>
        </w:rPr>
        <w:t>]</w:t>
      </w:r>
      <w:r w:rsidRPr="00DA0CB7">
        <w:rPr>
          <w:rFonts w:cs="Arial"/>
          <w:szCs w:val="22"/>
        </w:rPr>
        <w:t xml:space="preserve"> vložka </w:t>
      </w:r>
      <w:r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bookmarkEnd w:id="0"/>
    <w:p w14:paraId="15E35D81" w14:textId="5584ADF7" w:rsidR="00823313" w:rsidRDefault="00823313" w:rsidP="00823313">
      <w:pPr>
        <w:tabs>
          <w:tab w:val="left" w:pos="2127"/>
          <w:tab w:val="left" w:pos="4800"/>
        </w:tabs>
        <w:spacing w:before="120" w:after="0" w:line="240" w:lineRule="auto"/>
        <w:ind w:left="357" w:hanging="357"/>
        <w:jc w:val="both"/>
        <w:rPr>
          <w:rFonts w:cs="Arial"/>
          <w:snapToGrid w:val="0"/>
          <w:szCs w:val="22"/>
        </w:rPr>
      </w:pPr>
      <w:r w:rsidRPr="00DA0CB7">
        <w:rPr>
          <w:rFonts w:cs="Arial"/>
          <w:snapToGrid w:val="0"/>
          <w:szCs w:val="22"/>
        </w:rPr>
        <w:t>(dále jen jako „</w:t>
      </w:r>
      <w:r>
        <w:rPr>
          <w:rFonts w:cs="Arial"/>
          <w:snapToGrid w:val="0"/>
          <w:szCs w:val="22"/>
        </w:rPr>
        <w:t>Poskytovatel</w:t>
      </w:r>
      <w:r w:rsidRPr="00DA0CB7">
        <w:rPr>
          <w:rFonts w:cs="Arial"/>
          <w:snapToGrid w:val="0"/>
          <w:szCs w:val="22"/>
        </w:rPr>
        <w:t>“)</w:t>
      </w:r>
    </w:p>
    <w:p w14:paraId="05369350" w14:textId="77777777" w:rsidR="00C74867" w:rsidRPr="00C74867" w:rsidRDefault="00C74867" w:rsidP="00C74867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</w:p>
    <w:p w14:paraId="24B619BB" w14:textId="77777777" w:rsidR="00876334" w:rsidRDefault="00876334" w:rsidP="00A95379">
      <w:pPr>
        <w:jc w:val="both"/>
        <w:rPr>
          <w:rFonts w:cs="Arial"/>
          <w:szCs w:val="22"/>
        </w:rPr>
      </w:pPr>
    </w:p>
    <w:p w14:paraId="72E8747B" w14:textId="77777777" w:rsidR="00876334" w:rsidRDefault="00876334" w:rsidP="00A95379">
      <w:pPr>
        <w:jc w:val="both"/>
        <w:rPr>
          <w:rFonts w:cs="Arial"/>
          <w:szCs w:val="22"/>
        </w:rPr>
      </w:pPr>
    </w:p>
    <w:p w14:paraId="1B6FEFFD" w14:textId="7905E9D4" w:rsidR="00A95379" w:rsidRPr="00E826A6" w:rsidRDefault="00A95379" w:rsidP="00A95379">
      <w:pPr>
        <w:jc w:val="both"/>
        <w:rPr>
          <w:rFonts w:cs="Arial"/>
          <w:snapToGrid w:val="0"/>
          <w:szCs w:val="22"/>
        </w:rPr>
      </w:pPr>
      <w:r w:rsidRPr="00E826A6">
        <w:rPr>
          <w:rFonts w:cs="Arial"/>
          <w:szCs w:val="22"/>
        </w:rPr>
        <w:t xml:space="preserve">na veřejnou zakázku malého rozsahu s názvem </w:t>
      </w:r>
      <w:r w:rsidR="00576EC6" w:rsidRPr="005B3A8C">
        <w:rPr>
          <w:rFonts w:eastAsia="Arial" w:cs="Arial"/>
          <w:b/>
          <w:bCs/>
          <w:i/>
          <w:iCs/>
          <w:szCs w:val="22"/>
          <w:u w:val="single"/>
        </w:rPr>
        <w:t>„Zajištění úklidových služeb pro KPÚ pro Královéhradecký kraj a Pobočku Hradec Králové (2026-2028)“</w:t>
      </w:r>
      <w:r w:rsidRPr="005B3A8C">
        <w:rPr>
          <w:rFonts w:cs="Arial"/>
          <w:b/>
          <w:bCs/>
          <w:spacing w:val="8"/>
          <w:szCs w:val="22"/>
          <w:u w:val="single"/>
        </w:rPr>
        <w:t>,</w:t>
      </w:r>
      <w:r w:rsidRPr="00A64B31">
        <w:rPr>
          <w:rFonts w:cs="Arial"/>
          <w:b/>
          <w:spacing w:val="8"/>
          <w:szCs w:val="22"/>
        </w:rPr>
        <w:t xml:space="preserve"> </w:t>
      </w:r>
      <w:r w:rsidRPr="00E826A6">
        <w:rPr>
          <w:rFonts w:cs="Arial"/>
          <w:szCs w:val="22"/>
        </w:rPr>
        <w:t>na základě výsledku výběrového řízení realizovaného v souladu s příslušnými ustanoveními zákona č. 134/2016 Sb., o zadávání veřejných zakázek, ve znění pozdějších předpisů (dále jen „</w:t>
      </w:r>
      <w:r w:rsidRPr="00E826A6">
        <w:rPr>
          <w:rFonts w:cs="Arial"/>
          <w:snapToGrid w:val="0"/>
          <w:szCs w:val="22"/>
        </w:rPr>
        <w:t>ZZVZ“).</w:t>
      </w:r>
    </w:p>
    <w:p w14:paraId="1C7870D8" w14:textId="4F2DB8CA" w:rsidR="004F154E" w:rsidRPr="00DA0CB7" w:rsidRDefault="004F154E" w:rsidP="00AE2DC5">
      <w:pPr>
        <w:jc w:val="both"/>
        <w:rPr>
          <w:rFonts w:cs="Arial"/>
          <w:snapToGrid w:val="0"/>
          <w:szCs w:val="22"/>
        </w:rPr>
      </w:pPr>
    </w:p>
    <w:p w14:paraId="538DD6A0" w14:textId="2DD5E817" w:rsidR="004F154E" w:rsidRPr="00DA0CB7" w:rsidRDefault="004F154E" w:rsidP="003739F4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  <w:t>Předmět a účel smlouvy</w:t>
      </w:r>
    </w:p>
    <w:p w14:paraId="37265DCC" w14:textId="3B187549" w:rsidR="001149AE" w:rsidRPr="00E826A6" w:rsidRDefault="001149AE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Účelem této smlouvy je zajištění </w:t>
      </w:r>
      <w:r>
        <w:rPr>
          <w:rStyle w:val="l-L2Char"/>
          <w:rFonts w:cs="Arial"/>
          <w:b w:val="0"/>
          <w:szCs w:val="22"/>
          <w:u w:val="none"/>
        </w:rPr>
        <w:t xml:space="preserve">úklidových prací pro </w:t>
      </w:r>
      <w:r w:rsidRPr="00E826A6">
        <w:rPr>
          <w:rStyle w:val="l-L2Char"/>
          <w:rFonts w:cs="Arial"/>
          <w:b w:val="0"/>
          <w:szCs w:val="22"/>
        </w:rPr>
        <w:t>Krajský pozemkový úřad pro</w:t>
      </w:r>
      <w:r w:rsidR="00D73CCB">
        <w:rPr>
          <w:rStyle w:val="l-L2Char"/>
          <w:rFonts w:cs="Arial"/>
          <w:b w:val="0"/>
          <w:szCs w:val="22"/>
        </w:rPr>
        <w:t> </w:t>
      </w:r>
      <w:r w:rsidRPr="00E826A6">
        <w:rPr>
          <w:rStyle w:val="l-L2Char"/>
          <w:rFonts w:cs="Arial"/>
          <w:b w:val="0"/>
          <w:szCs w:val="22"/>
        </w:rPr>
        <w:t>Královéhradecký kraj na adrese Kydlinovská 245, 503 01 Hradec Králové</w:t>
      </w:r>
      <w:r w:rsidRPr="00E826A6">
        <w:rPr>
          <w:rStyle w:val="l-L2Char"/>
          <w:rFonts w:cs="Arial"/>
          <w:b w:val="0"/>
          <w:szCs w:val="22"/>
          <w:u w:val="none"/>
        </w:rPr>
        <w:t xml:space="preserve"> a </w:t>
      </w:r>
      <w:r w:rsidRPr="00E826A6">
        <w:rPr>
          <w:rStyle w:val="l-L2Char"/>
          <w:rFonts w:cs="Arial"/>
          <w:b w:val="0"/>
          <w:szCs w:val="22"/>
        </w:rPr>
        <w:t>Krajský pozemkový úřad pro Královéhradecký kraj, Pobočku Hradec Králové na adrese Haškova 357, 500 02 Hradec Králové</w:t>
      </w:r>
      <w:r w:rsidRPr="00E826A6">
        <w:rPr>
          <w:rStyle w:val="l-L2Char"/>
          <w:rFonts w:cs="Arial"/>
          <w:b w:val="0"/>
          <w:szCs w:val="22"/>
          <w:u w:val="none"/>
        </w:rPr>
        <w:t>.</w:t>
      </w:r>
    </w:p>
    <w:p w14:paraId="59D07E5B" w14:textId="498BC5B0" w:rsidR="001149AE" w:rsidRPr="002232F8" w:rsidRDefault="001149AE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</w:rPr>
      </w:pPr>
      <w:r w:rsidRPr="00D003D1">
        <w:rPr>
          <w:rStyle w:val="l-L2Char"/>
          <w:rFonts w:cs="Arial"/>
          <w:b w:val="0"/>
          <w:szCs w:val="22"/>
          <w:u w:val="none"/>
        </w:rPr>
        <w:t xml:space="preserve">Zajištění úklidu v rozsahu konkrétně </w:t>
      </w:r>
      <w:r w:rsidRPr="002232F8">
        <w:rPr>
          <w:rStyle w:val="l-L2Char"/>
          <w:rFonts w:cs="Arial"/>
          <w:b w:val="0"/>
          <w:szCs w:val="22"/>
          <w:u w:val="none"/>
        </w:rPr>
        <w:t>stanoveném v Příloze č. 1 – Harmonogram prací, který stanovuje požadovaný druh úklidové činnosti, druh podlahy, velikost plochy a četnost provádění a v souladu s čl. II</w:t>
      </w:r>
      <w:ins w:id="1" w:author="Víšková Katarína Ing." w:date="2025-11-24T17:30:00Z" w16du:dateUtc="2025-11-24T16:30:00Z">
        <w:r w:rsidR="00C31062">
          <w:rPr>
            <w:rStyle w:val="l-L2Char"/>
            <w:rFonts w:cs="Arial"/>
            <w:b w:val="0"/>
            <w:szCs w:val="22"/>
            <w:u w:val="none"/>
          </w:rPr>
          <w:t xml:space="preserve"> </w:t>
        </w:r>
      </w:ins>
      <w:r w:rsidR="005B7C66">
        <w:rPr>
          <w:rStyle w:val="l-L2Char"/>
          <w:rFonts w:cs="Arial"/>
          <w:b w:val="0"/>
          <w:szCs w:val="22"/>
          <w:u w:val="none"/>
        </w:rPr>
        <w:t>této smlouvy.</w:t>
      </w:r>
    </w:p>
    <w:p w14:paraId="405278FD" w14:textId="34286164" w:rsidR="00ED3692" w:rsidRPr="002232F8" w:rsidRDefault="00ED3692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</w:rPr>
      </w:pPr>
      <w:r w:rsidRPr="002232F8">
        <w:rPr>
          <w:rStyle w:val="l-L2Char"/>
          <w:rFonts w:cs="Arial"/>
          <w:b w:val="0"/>
          <w:szCs w:val="22"/>
          <w:u w:val="none"/>
        </w:rPr>
        <w:t>Provedení prací dle obvyklých technolog</w:t>
      </w:r>
      <w:r w:rsidR="00183779" w:rsidRPr="002232F8">
        <w:rPr>
          <w:rStyle w:val="l-L2Char"/>
          <w:rFonts w:cs="Arial"/>
          <w:b w:val="0"/>
          <w:szCs w:val="22"/>
          <w:u w:val="none"/>
        </w:rPr>
        <w:t>ických postupů, včetně</w:t>
      </w:r>
      <w:r w:rsidR="00E47611" w:rsidRPr="002232F8">
        <w:rPr>
          <w:rStyle w:val="l-L2Char"/>
          <w:rFonts w:cs="Arial"/>
          <w:b w:val="0"/>
          <w:szCs w:val="22"/>
          <w:u w:val="none"/>
        </w:rPr>
        <w:t xml:space="preserve"> p</w:t>
      </w:r>
      <w:r w:rsidRPr="002232F8">
        <w:rPr>
          <w:rStyle w:val="l-L2Char"/>
          <w:rFonts w:cs="Arial"/>
          <w:b w:val="0"/>
          <w:szCs w:val="22"/>
          <w:u w:val="none"/>
        </w:rPr>
        <w:t>oužití standardních čistících a dezinfekčních prostředků.</w:t>
      </w:r>
    </w:p>
    <w:p w14:paraId="2825EA18" w14:textId="24DD8939" w:rsidR="00E826A6" w:rsidRPr="002232F8" w:rsidRDefault="00E826A6" w:rsidP="00BC2076">
      <w:pPr>
        <w:pStyle w:val="l-L1"/>
        <w:keepNext w:val="0"/>
        <w:numPr>
          <w:ilvl w:val="2"/>
          <w:numId w:val="3"/>
        </w:numPr>
        <w:spacing w:before="0" w:after="0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Práce prováděné 2x týdně budou prováděny, a to takto:</w:t>
      </w:r>
    </w:p>
    <w:p w14:paraId="51925B4E" w14:textId="77777777" w:rsidR="00E826A6" w:rsidRPr="002232F8" w:rsidRDefault="00E826A6" w:rsidP="002D5E38">
      <w:pPr>
        <w:pStyle w:val="l-L1"/>
        <w:keepNext w:val="0"/>
        <w:numPr>
          <w:ilvl w:val="0"/>
          <w:numId w:val="0"/>
        </w:numPr>
        <w:spacing w:before="0" w:after="0"/>
        <w:ind w:left="1843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budova Kydlinovská – úterý, pátek</w:t>
      </w:r>
    </w:p>
    <w:p w14:paraId="76C5AF33" w14:textId="77777777" w:rsidR="00E826A6" w:rsidRPr="002232F8" w:rsidRDefault="00E826A6" w:rsidP="003739F4">
      <w:pPr>
        <w:pStyle w:val="l-L1"/>
        <w:keepNext w:val="0"/>
        <w:numPr>
          <w:ilvl w:val="0"/>
          <w:numId w:val="0"/>
        </w:numPr>
        <w:spacing w:before="0" w:after="120"/>
        <w:ind w:left="1843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budova Haškova – úterý, čtvrtek</w:t>
      </w:r>
    </w:p>
    <w:p w14:paraId="00AAFEC2" w14:textId="4EB63A7E" w:rsidR="00E826A6" w:rsidRPr="002232F8" w:rsidRDefault="00E826A6" w:rsidP="00BC2076">
      <w:pPr>
        <w:pStyle w:val="l-L1"/>
        <w:keepNext w:val="0"/>
        <w:numPr>
          <w:ilvl w:val="2"/>
          <w:numId w:val="3"/>
        </w:numPr>
        <w:spacing w:before="0" w:after="0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Provádění úklidových prací bude možné v těchto časových rozmezích:</w:t>
      </w:r>
    </w:p>
    <w:p w14:paraId="3AFBF673" w14:textId="5E5E0119" w:rsidR="00E826A6" w:rsidRPr="002232F8" w:rsidRDefault="00E826A6" w:rsidP="002D5E38">
      <w:pPr>
        <w:pStyle w:val="l-L1"/>
        <w:keepNext w:val="0"/>
        <w:numPr>
          <w:ilvl w:val="0"/>
          <w:numId w:val="0"/>
        </w:numPr>
        <w:spacing w:before="0" w:after="0"/>
        <w:ind w:left="1843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2232F8">
        <w:rPr>
          <w:rStyle w:val="l-L2Char"/>
          <w:rFonts w:cs="Arial"/>
          <w:b w:val="0"/>
          <w:i/>
          <w:szCs w:val="22"/>
          <w:u w:val="none"/>
        </w:rPr>
        <w:t>V pondělí a středu 06:00 – 08:00 hod. a 15:00 – 18.00 hod.</w:t>
      </w:r>
    </w:p>
    <w:p w14:paraId="6F2A666D" w14:textId="77777777" w:rsidR="00E826A6" w:rsidRPr="002232F8" w:rsidRDefault="00E826A6" w:rsidP="002D5E38">
      <w:pPr>
        <w:pStyle w:val="l-L1"/>
        <w:keepNext w:val="0"/>
        <w:numPr>
          <w:ilvl w:val="0"/>
          <w:numId w:val="0"/>
        </w:numPr>
        <w:spacing w:before="0" w:after="0"/>
        <w:ind w:left="1843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i/>
          <w:szCs w:val="22"/>
          <w:u w:val="none"/>
        </w:rPr>
        <w:t>V úterý, čtvrtek a pátek 06:00 – 08:00 hod. a 14:00 – 18:00 hod</w:t>
      </w:r>
      <w:r w:rsidRPr="002232F8">
        <w:rPr>
          <w:rStyle w:val="l-L2Char"/>
          <w:rFonts w:cs="Arial"/>
          <w:b w:val="0"/>
          <w:szCs w:val="22"/>
          <w:u w:val="none"/>
        </w:rPr>
        <w:t>.</w:t>
      </w:r>
    </w:p>
    <w:p w14:paraId="48A8684C" w14:textId="634B073F" w:rsidR="00E826A6" w:rsidRPr="002232F8" w:rsidRDefault="00E826A6" w:rsidP="002D5E38">
      <w:pPr>
        <w:pStyle w:val="l-L1"/>
        <w:keepNext w:val="0"/>
        <w:numPr>
          <w:ilvl w:val="0"/>
          <w:numId w:val="0"/>
        </w:numPr>
        <w:spacing w:before="0" w:after="120"/>
        <w:ind w:left="1843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2232F8">
        <w:rPr>
          <w:rStyle w:val="l-L2Char"/>
          <w:rFonts w:cs="Arial"/>
          <w:b w:val="0"/>
          <w:i/>
          <w:szCs w:val="22"/>
          <w:u w:val="none"/>
        </w:rPr>
        <w:t>Jiné časové rozmezí pouze po písemné dohodě se zadavatelem.</w:t>
      </w:r>
    </w:p>
    <w:p w14:paraId="18A13BC8" w14:textId="77777777" w:rsidR="00E826A6" w:rsidRPr="002232F8" w:rsidRDefault="00E826A6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 xml:space="preserve">Práce prováděné týdně budou provedeny nejpozději do pátku daného týdne. </w:t>
      </w:r>
    </w:p>
    <w:p w14:paraId="7C7F31D5" w14:textId="77777777" w:rsidR="00E826A6" w:rsidRPr="002232F8" w:rsidRDefault="00E826A6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Práce prováděné jednou za 2 týdny budou provedeny nejpozději v pátek v sudém týdnu.</w:t>
      </w:r>
    </w:p>
    <w:p w14:paraId="36A7B1D7" w14:textId="77777777" w:rsidR="00E826A6" w:rsidRPr="002232F8" w:rsidRDefault="00E826A6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Práce prováděné měsíčně budou provedeny v posledním týdnu v měsíci nejpozději do 30. kalendářního dne v daném měsíci. Tyto práce budou prováděny v termínech a časech po dohodě se zástupci objednatele tak, aby nebyl narušen provoz užívání prostor dotčených úklidem.</w:t>
      </w:r>
    </w:p>
    <w:p w14:paraId="5A5E4984" w14:textId="77777777" w:rsidR="00E826A6" w:rsidRPr="002232F8" w:rsidRDefault="00E826A6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Práce prováděné 2x ročně budou provedeny v měsíci březnu a v měsíci září, a to nejpozději do 30. kalendářního dne tohoto měsíce. Tyto práce budou prováděny v termínech a časech po dohodě se zástupci objednatele tak, aby nebyl narušen provoz užívání prostor dotčených úklidem.</w:t>
      </w:r>
    </w:p>
    <w:p w14:paraId="6E372092" w14:textId="77777777" w:rsidR="00E826A6" w:rsidRPr="002232F8" w:rsidRDefault="00E826A6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Práce prováděné 1x ročně budou provedeny po písemné dohodě obou smluvních stran v domluveném termínu a čase, nejpozději do 30. listopadu daného roku. Tyto práce budou prováděny v termínech a časech po dohodě se zástupci objednatele tak, aby nebyl narušen provoz užívání prostor dotčených úklidem.</w:t>
      </w:r>
    </w:p>
    <w:p w14:paraId="53E97627" w14:textId="5ED70972" w:rsidR="00E826A6" w:rsidRPr="002232F8" w:rsidRDefault="00E826A6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 xml:space="preserve">Čištění koberců provede poskytovatel v průběhu </w:t>
      </w:r>
      <w:proofErr w:type="spellStart"/>
      <w:r w:rsidRPr="002232F8">
        <w:rPr>
          <w:rStyle w:val="l-L2Char"/>
          <w:rFonts w:cs="Arial"/>
          <w:b w:val="0"/>
          <w:szCs w:val="22"/>
          <w:u w:val="none"/>
        </w:rPr>
        <w:t>měsicí</w:t>
      </w:r>
      <w:proofErr w:type="spellEnd"/>
      <w:r w:rsidRPr="002232F8">
        <w:rPr>
          <w:rStyle w:val="l-L2Char"/>
          <w:rFonts w:cs="Arial"/>
          <w:b w:val="0"/>
          <w:szCs w:val="22"/>
          <w:u w:val="none"/>
        </w:rPr>
        <w:t xml:space="preserve"> dubna, nejpozději do 30.04 daného roku.</w:t>
      </w:r>
    </w:p>
    <w:p w14:paraId="67FAE60C" w14:textId="406770BA" w:rsidR="00ED3692" w:rsidRPr="002232F8" w:rsidRDefault="00ED3692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</w:rPr>
      </w:pPr>
      <w:r w:rsidRPr="002232F8">
        <w:rPr>
          <w:rStyle w:val="l-L2Char"/>
          <w:rFonts w:cs="Arial"/>
          <w:b w:val="0"/>
          <w:szCs w:val="22"/>
          <w:u w:val="none"/>
        </w:rPr>
        <w:t>Bezplatné a bezodkladné odstranění právem reklamovaných nedostatků v provedení úklidových prací.</w:t>
      </w:r>
    </w:p>
    <w:p w14:paraId="5B5C70D3" w14:textId="0A478CF0" w:rsidR="00ED3692" w:rsidRPr="00ED3692" w:rsidRDefault="00ED3692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</w:rPr>
      </w:pPr>
      <w:r w:rsidRPr="002232F8">
        <w:rPr>
          <w:rStyle w:val="l-L2Char"/>
          <w:rFonts w:cs="Arial"/>
          <w:b w:val="0"/>
          <w:szCs w:val="22"/>
          <w:u w:val="none"/>
        </w:rPr>
        <w:lastRenderedPageBreak/>
        <w:t>Uvedené služby budou prováděny v souladu s platnou legislativou.</w:t>
      </w:r>
      <w:r w:rsidR="00F12913" w:rsidRPr="002232F8">
        <w:rPr>
          <w:rStyle w:val="l-L2Char"/>
          <w:rFonts w:cs="Arial"/>
          <w:b w:val="0"/>
          <w:szCs w:val="22"/>
          <w:u w:val="none"/>
        </w:rPr>
        <w:t xml:space="preserve"> </w:t>
      </w:r>
      <w:r w:rsidR="00D17B12" w:rsidRPr="002232F8">
        <w:rPr>
          <w:rStyle w:val="l-L2Char"/>
          <w:rFonts w:cs="Arial"/>
          <w:b w:val="0"/>
          <w:szCs w:val="22"/>
          <w:u w:val="none"/>
        </w:rPr>
        <w:t>Poskytovatel</w:t>
      </w:r>
      <w:r w:rsidRPr="002232F8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>bude zajišťovat odborné činnosti pomocí odborného subjektu.</w:t>
      </w:r>
    </w:p>
    <w:p w14:paraId="06B267EB" w14:textId="3F3924FA" w:rsidR="000F73CB" w:rsidRDefault="001149AE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003D1">
        <w:rPr>
          <w:rStyle w:val="l-L2Char"/>
          <w:rFonts w:cs="Arial"/>
          <w:b w:val="0"/>
          <w:szCs w:val="22"/>
          <w:u w:val="none"/>
        </w:rPr>
        <w:t>Poskytovatel se touto smlouvou zavazuje k zajištění výše uvedených úklidových prací v sídle Krajského pozemkového úřadu pro</w:t>
      </w:r>
      <w:r w:rsidR="005B7C66">
        <w:rPr>
          <w:rStyle w:val="l-L2Char"/>
          <w:rFonts w:cs="Arial"/>
          <w:b w:val="0"/>
          <w:szCs w:val="22"/>
          <w:u w:val="none"/>
        </w:rPr>
        <w:t xml:space="preserve"> Královéhradecký </w:t>
      </w:r>
      <w:r w:rsidRPr="00D003D1">
        <w:rPr>
          <w:rStyle w:val="l-L2Char"/>
          <w:rFonts w:cs="Arial"/>
          <w:b w:val="0"/>
          <w:szCs w:val="22"/>
          <w:u w:val="none"/>
        </w:rPr>
        <w:t>kraj a Pobočky Hradec Králové v </w:t>
      </w:r>
      <w:r w:rsidRPr="00AC45CF">
        <w:rPr>
          <w:rStyle w:val="l-L2Char"/>
          <w:rFonts w:cs="Arial"/>
          <w:b w:val="0"/>
          <w:szCs w:val="22"/>
          <w:u w:val="none"/>
        </w:rPr>
        <w:t xml:space="preserve">období </w:t>
      </w:r>
      <w:r w:rsidR="00D117B6">
        <w:rPr>
          <w:rStyle w:val="l-L2Char"/>
          <w:rFonts w:cs="Arial"/>
          <w:b w:val="0"/>
          <w:szCs w:val="22"/>
        </w:rPr>
        <w:t xml:space="preserve">neprodleně od podpisu </w:t>
      </w:r>
      <w:r w:rsidR="00D117B6" w:rsidRPr="00A64B31">
        <w:rPr>
          <w:rStyle w:val="l-L2Char"/>
          <w:rFonts w:cs="Arial"/>
          <w:b w:val="0"/>
          <w:szCs w:val="22"/>
        </w:rPr>
        <w:t>smlouvy</w:t>
      </w:r>
      <w:r w:rsidRPr="00A64B31">
        <w:rPr>
          <w:rStyle w:val="l-L2Char"/>
          <w:rFonts w:cs="Arial"/>
          <w:b w:val="0"/>
          <w:szCs w:val="22"/>
        </w:rPr>
        <w:t xml:space="preserve"> do </w:t>
      </w:r>
      <w:r w:rsidR="00D117B6" w:rsidRPr="00A64B31">
        <w:rPr>
          <w:rStyle w:val="l-L2Char"/>
          <w:rFonts w:cs="Arial"/>
          <w:b w:val="0"/>
          <w:szCs w:val="22"/>
        </w:rPr>
        <w:t>31.12.202</w:t>
      </w:r>
      <w:r w:rsidR="00D73CCB" w:rsidRPr="00A64B31">
        <w:rPr>
          <w:rStyle w:val="l-L2Char"/>
          <w:rFonts w:cs="Arial"/>
          <w:b w:val="0"/>
          <w:szCs w:val="22"/>
        </w:rPr>
        <w:t>8</w:t>
      </w:r>
      <w:r w:rsidRPr="00A64B31">
        <w:rPr>
          <w:rStyle w:val="l-L2Char"/>
          <w:rFonts w:cs="Arial"/>
          <w:b w:val="0"/>
          <w:szCs w:val="22"/>
          <w:u w:val="none"/>
        </w:rPr>
        <w:t xml:space="preserve"> </w:t>
      </w:r>
      <w:r w:rsidRPr="00AC45CF">
        <w:rPr>
          <w:rStyle w:val="l-L2Char"/>
          <w:rFonts w:cs="Arial"/>
          <w:b w:val="0"/>
          <w:szCs w:val="22"/>
          <w:u w:val="none"/>
        </w:rPr>
        <w:t xml:space="preserve">dle </w:t>
      </w:r>
      <w:r w:rsidRPr="00D003D1">
        <w:rPr>
          <w:rStyle w:val="l-L2Char"/>
          <w:rFonts w:cs="Arial"/>
          <w:b w:val="0"/>
          <w:szCs w:val="22"/>
          <w:u w:val="none"/>
        </w:rPr>
        <w:t>této smlouvy (dále</w:t>
      </w:r>
      <w:r w:rsidR="00D73CCB">
        <w:rPr>
          <w:rStyle w:val="l-L2Char"/>
          <w:rFonts w:cs="Arial"/>
          <w:b w:val="0"/>
          <w:szCs w:val="22"/>
          <w:u w:val="none"/>
        </w:rPr>
        <w:t> </w:t>
      </w:r>
      <w:r w:rsidRPr="00D003D1">
        <w:rPr>
          <w:rStyle w:val="l-L2Char"/>
          <w:rFonts w:cs="Arial"/>
          <w:b w:val="0"/>
          <w:szCs w:val="22"/>
          <w:u w:val="none"/>
        </w:rPr>
        <w:t>jen „Plnění“).</w:t>
      </w:r>
    </w:p>
    <w:p w14:paraId="0ED19F8C" w14:textId="77777777" w:rsidR="002D5E38" w:rsidRPr="001149AE" w:rsidRDefault="002D5E38" w:rsidP="002D5E38">
      <w:pPr>
        <w:pStyle w:val="l-L1"/>
        <w:keepNext w:val="0"/>
        <w:numPr>
          <w:ilvl w:val="0"/>
          <w:numId w:val="0"/>
        </w:numPr>
        <w:spacing w:before="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64DD5FF4" w14:textId="77777777" w:rsidR="00632E5A" w:rsidRPr="00DA0CB7" w:rsidRDefault="00632E5A" w:rsidP="003739F4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  <w:t>Práva a povinnosti smluvních stran</w:t>
      </w:r>
    </w:p>
    <w:p w14:paraId="1BB6F81F" w14:textId="68E5F474" w:rsidR="00716DDA" w:rsidRDefault="000E6F6A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A50845" w:rsidRPr="00DA0CB7">
        <w:rPr>
          <w:rStyle w:val="l-L2Char"/>
          <w:rFonts w:cs="Arial"/>
          <w:b w:val="0"/>
          <w:szCs w:val="22"/>
          <w:u w:val="none"/>
        </w:rPr>
        <w:t xml:space="preserve"> se zavazuje</w:t>
      </w:r>
      <w:r w:rsidR="008E4F6B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 xml:space="preserve">sám 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provádět, popř. zajistit </w:t>
      </w:r>
      <w:r>
        <w:rPr>
          <w:rStyle w:val="l-L2Char"/>
          <w:rFonts w:cs="Arial"/>
          <w:b w:val="0"/>
          <w:szCs w:val="22"/>
          <w:u w:val="none"/>
        </w:rPr>
        <w:t xml:space="preserve">v četnosti </w:t>
      </w:r>
      <w:r w:rsidRPr="00E826A6">
        <w:rPr>
          <w:rStyle w:val="l-L2Char"/>
          <w:rFonts w:cs="Arial"/>
          <w:b w:val="0"/>
          <w:szCs w:val="22"/>
          <w:u w:val="none"/>
        </w:rPr>
        <w:t xml:space="preserve">podle Přílohy č. </w:t>
      </w:r>
      <w:r w:rsidR="00E826A6" w:rsidRPr="00E826A6">
        <w:rPr>
          <w:rStyle w:val="l-L2Char"/>
          <w:rFonts w:cs="Arial"/>
          <w:b w:val="0"/>
          <w:szCs w:val="22"/>
          <w:u w:val="none"/>
        </w:rPr>
        <w:t>1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E826A6">
        <w:rPr>
          <w:rStyle w:val="l-L2Char"/>
          <w:rFonts w:cs="Arial"/>
          <w:b w:val="0"/>
          <w:szCs w:val="22"/>
          <w:u w:val="none"/>
        </w:rPr>
        <w:t xml:space="preserve">– Harmonogram prací 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provádění pravidelných úklidových služeb, které jsou </w:t>
      </w:r>
      <w:r w:rsidR="00183779">
        <w:rPr>
          <w:rStyle w:val="l-L2Char"/>
          <w:rFonts w:cs="Arial"/>
          <w:b w:val="0"/>
          <w:szCs w:val="22"/>
          <w:u w:val="none"/>
        </w:rPr>
        <w:t>předmětem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 Plnění, na vlastní náklady a vlastní nebezpečí. </w:t>
      </w:r>
      <w:proofErr w:type="gramStart"/>
      <w:r w:rsidR="00FA3C45">
        <w:rPr>
          <w:rStyle w:val="l-L2Char"/>
          <w:rFonts w:cs="Arial"/>
          <w:b w:val="0"/>
          <w:szCs w:val="22"/>
          <w:u w:val="none"/>
        </w:rPr>
        <w:t>Pokud  pověří</w:t>
      </w:r>
      <w:proofErr w:type="gramEnd"/>
      <w:r w:rsidR="00FA3C45">
        <w:rPr>
          <w:rStyle w:val="l-L2Char"/>
          <w:rFonts w:cs="Arial"/>
          <w:b w:val="0"/>
          <w:szCs w:val="22"/>
          <w:u w:val="none"/>
        </w:rPr>
        <w:t xml:space="preserve"> prováděním sjednaných služeb nebo jejich částí jinou osobou, má </w:t>
      </w:r>
      <w:r>
        <w:rPr>
          <w:rStyle w:val="l-L2Char"/>
          <w:rFonts w:cs="Arial"/>
          <w:b w:val="0"/>
          <w:szCs w:val="22"/>
          <w:u w:val="none"/>
        </w:rPr>
        <w:t>Poskytovatel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 odpovědnost, jako by službu prováděl sám. Podrobná specifikace Plnění je obsažen</w:t>
      </w:r>
      <w:r>
        <w:rPr>
          <w:rStyle w:val="l-L2Char"/>
          <w:rFonts w:cs="Arial"/>
          <w:b w:val="0"/>
          <w:szCs w:val="22"/>
          <w:u w:val="none"/>
        </w:rPr>
        <w:t>a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 v </w:t>
      </w:r>
      <w:r w:rsidR="00FA3C45" w:rsidRPr="00E826A6">
        <w:rPr>
          <w:rStyle w:val="l-L2Char"/>
          <w:rFonts w:cs="Arial"/>
          <w:b w:val="0"/>
          <w:szCs w:val="22"/>
          <w:u w:val="none"/>
        </w:rPr>
        <w:t xml:space="preserve">Příloze č. </w:t>
      </w:r>
      <w:r w:rsidR="00E826A6" w:rsidRPr="00E826A6">
        <w:rPr>
          <w:rStyle w:val="l-L2Char"/>
          <w:rFonts w:cs="Arial"/>
          <w:b w:val="0"/>
          <w:szCs w:val="22"/>
          <w:u w:val="none"/>
        </w:rPr>
        <w:t>1</w:t>
      </w:r>
      <w:r w:rsidR="009A3113" w:rsidRPr="00E826A6">
        <w:rPr>
          <w:rStyle w:val="l-L2Char"/>
          <w:rFonts w:cs="Arial"/>
          <w:b w:val="0"/>
          <w:szCs w:val="22"/>
          <w:u w:val="none"/>
        </w:rPr>
        <w:t>.</w:t>
      </w:r>
      <w:r w:rsidR="00FA3C45" w:rsidRPr="00E826A6">
        <w:rPr>
          <w:rStyle w:val="l-L2Char"/>
          <w:rFonts w:cs="Arial"/>
          <w:b w:val="0"/>
          <w:szCs w:val="22"/>
          <w:u w:val="none"/>
        </w:rPr>
        <w:t xml:space="preserve"> </w:t>
      </w:r>
      <w:r w:rsidR="00E826A6" w:rsidRPr="00E826A6">
        <w:rPr>
          <w:rStyle w:val="l-L2Char"/>
          <w:rFonts w:cs="Arial"/>
          <w:b w:val="0"/>
          <w:szCs w:val="22"/>
          <w:u w:val="none"/>
        </w:rPr>
        <w:t>–</w:t>
      </w:r>
      <w:r w:rsidR="00E826A6">
        <w:rPr>
          <w:rStyle w:val="l-L2Char"/>
          <w:rFonts w:cs="Arial"/>
          <w:b w:val="0"/>
          <w:szCs w:val="22"/>
          <w:u w:val="none"/>
        </w:rPr>
        <w:t xml:space="preserve"> Harmonogram prací</w:t>
      </w:r>
    </w:p>
    <w:p w14:paraId="0CEE0469" w14:textId="0F85895D" w:rsidR="00510B9F" w:rsidRDefault="000E6F6A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510B9F">
        <w:rPr>
          <w:rStyle w:val="l-L2Char"/>
          <w:rFonts w:cs="Arial"/>
          <w:b w:val="0"/>
          <w:szCs w:val="22"/>
          <w:u w:val="none"/>
        </w:rPr>
        <w:t xml:space="preserve"> odpovídá Objednateli za:</w:t>
      </w:r>
    </w:p>
    <w:p w14:paraId="38BAA48C" w14:textId="3DAE55E4" w:rsidR="00510B9F" w:rsidRDefault="00E2341E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Kvalitu, všeobecnou a odbornou správnost poskytovaných služeb, za dodržování právních předpisů a norem při používání čistících, </w:t>
      </w:r>
      <w:r w:rsidR="00B7250F">
        <w:rPr>
          <w:rStyle w:val="l-L2Char"/>
          <w:rFonts w:cs="Arial"/>
          <w:b w:val="0"/>
          <w:szCs w:val="22"/>
          <w:u w:val="none"/>
        </w:rPr>
        <w:t>dezinfekčních</w:t>
      </w:r>
      <w:r w:rsidR="00777897">
        <w:rPr>
          <w:rStyle w:val="l-L2Char"/>
          <w:rFonts w:cs="Arial"/>
          <w:b w:val="0"/>
          <w:szCs w:val="22"/>
          <w:u w:val="none"/>
        </w:rPr>
        <w:t>, mycích a </w:t>
      </w:r>
      <w:r w:rsidR="00FD0BBC">
        <w:rPr>
          <w:rStyle w:val="l-L2Char"/>
          <w:rFonts w:cs="Arial"/>
          <w:b w:val="0"/>
          <w:szCs w:val="22"/>
          <w:u w:val="none"/>
        </w:rPr>
        <w:t>technických prostředků i dalšího materiálu a věcí používaných při poskytování sjednaných služeb.</w:t>
      </w:r>
    </w:p>
    <w:p w14:paraId="6EEA0399" w14:textId="6554EAD8" w:rsidR="00FD0BBC" w:rsidRPr="009A59FF" w:rsidRDefault="00FD0BBC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>Údržbu prostor pro úschovu úklidového materiálu, které předá ke dni ukončení této smlouvy vyklizené a uvedené do původního stavu, pokud se s Objednatelem nedohodne jinak.</w:t>
      </w:r>
    </w:p>
    <w:p w14:paraId="05C25DC1" w14:textId="32BB18A4" w:rsidR="00FD0BBC" w:rsidRDefault="00C269CA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Dodržování vnitřních pokynů a směrnic Objednatele stanovující provozně technické a bezpečnost</w:t>
      </w:r>
      <w:r w:rsidR="00183779">
        <w:rPr>
          <w:rStyle w:val="l-L2Char"/>
          <w:rFonts w:cs="Arial"/>
          <w:b w:val="0"/>
          <w:szCs w:val="22"/>
          <w:u w:val="none"/>
        </w:rPr>
        <w:t>n</w:t>
      </w:r>
      <w:r>
        <w:rPr>
          <w:rStyle w:val="l-L2Char"/>
          <w:rFonts w:cs="Arial"/>
          <w:b w:val="0"/>
          <w:szCs w:val="22"/>
          <w:u w:val="none"/>
        </w:rPr>
        <w:t>í podmínky pohybu zaměstna</w:t>
      </w:r>
      <w:r w:rsidR="00E728DC">
        <w:rPr>
          <w:rStyle w:val="l-L2Char"/>
          <w:rFonts w:cs="Arial"/>
          <w:b w:val="0"/>
          <w:szCs w:val="22"/>
          <w:u w:val="none"/>
        </w:rPr>
        <w:t>nců a pracovníků v prostorách a </w:t>
      </w:r>
      <w:r>
        <w:rPr>
          <w:rStyle w:val="l-L2Char"/>
          <w:rFonts w:cs="Arial"/>
          <w:b w:val="0"/>
          <w:szCs w:val="22"/>
          <w:u w:val="none"/>
        </w:rPr>
        <w:t>zařízeních, které jsou předmětem plnění této smlouvy.</w:t>
      </w:r>
    </w:p>
    <w:p w14:paraId="75345D0D" w14:textId="5DE51D13" w:rsidR="00C269CA" w:rsidRPr="00DA0CB7" w:rsidRDefault="00C269CA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Odevzdání všech zjevně ztracených věcí nalezených pracovníky </w:t>
      </w:r>
      <w:r w:rsidR="000E6F6A">
        <w:rPr>
          <w:rStyle w:val="l-L2Char"/>
          <w:rFonts w:cs="Arial"/>
          <w:b w:val="0"/>
          <w:szCs w:val="22"/>
          <w:u w:val="none"/>
        </w:rPr>
        <w:t>Poskytovatele</w:t>
      </w:r>
      <w:r>
        <w:rPr>
          <w:rStyle w:val="l-L2Char"/>
          <w:rFonts w:cs="Arial"/>
          <w:b w:val="0"/>
          <w:szCs w:val="22"/>
          <w:u w:val="none"/>
        </w:rPr>
        <w:t xml:space="preserve"> na</w:t>
      </w:r>
      <w:r w:rsidR="005B3A8C">
        <w:rPr>
          <w:rStyle w:val="l-L2Char"/>
          <w:rFonts w:cs="Arial"/>
          <w:b w:val="0"/>
          <w:szCs w:val="22"/>
          <w:u w:val="none"/>
        </w:rPr>
        <w:t> </w:t>
      </w:r>
      <w:r>
        <w:rPr>
          <w:rStyle w:val="l-L2Char"/>
          <w:rFonts w:cs="Arial"/>
          <w:b w:val="0"/>
          <w:szCs w:val="22"/>
          <w:u w:val="none"/>
        </w:rPr>
        <w:t>místech výkonu sjednaných služeb pověřeným pracovníkům Objednatele.</w:t>
      </w:r>
    </w:p>
    <w:p w14:paraId="669C8DEC" w14:textId="50370551" w:rsidR="000708A3" w:rsidRPr="00DA0CB7" w:rsidRDefault="000E6F6A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szCs w:val="22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0708A3" w:rsidRPr="00DA0CB7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DA0CB7">
        <w:rPr>
          <w:rStyle w:val="l-L2Char"/>
          <w:rFonts w:cs="Arial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4695B9B2" w:rsidR="0079106B" w:rsidRPr="00DA0CB7" w:rsidRDefault="000E6F6A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79106B" w:rsidRPr="00DA0CB7">
        <w:rPr>
          <w:rStyle w:val="l-L2Char"/>
          <w:rFonts w:cs="Arial"/>
          <w:b w:val="0"/>
          <w:szCs w:val="22"/>
          <w:u w:val="none"/>
        </w:rPr>
        <w:t xml:space="preserve"> je povinen včas oznámit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="0079106B" w:rsidRPr="00DA0CB7">
        <w:rPr>
          <w:rStyle w:val="l-L2Char"/>
          <w:rFonts w:cs="Arial"/>
          <w:b w:val="0"/>
          <w:szCs w:val="22"/>
          <w:u w:val="none"/>
        </w:rPr>
        <w:t>bjednateli všechny okolnosti, které zjistil při</w:t>
      </w:r>
      <w:r w:rsidR="005B3A8C">
        <w:rPr>
          <w:rStyle w:val="l-L2Char"/>
          <w:rFonts w:cs="Arial"/>
          <w:b w:val="0"/>
          <w:szCs w:val="22"/>
          <w:u w:val="none"/>
        </w:rPr>
        <w:t> </w:t>
      </w:r>
      <w:r w:rsidR="0079106B" w:rsidRPr="00DA0CB7">
        <w:rPr>
          <w:rStyle w:val="l-L2Char"/>
          <w:rFonts w:cs="Arial"/>
          <w:b w:val="0"/>
          <w:szCs w:val="22"/>
          <w:u w:val="none"/>
        </w:rPr>
        <w:t xml:space="preserve">poskytování Plnění a jež mohou mít vliv na změnu pokynů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="0079106B" w:rsidRPr="00DA0CB7">
        <w:rPr>
          <w:rStyle w:val="l-L2Char"/>
          <w:rFonts w:cs="Arial"/>
          <w:b w:val="0"/>
          <w:szCs w:val="22"/>
          <w:u w:val="none"/>
        </w:rPr>
        <w:t>bjednatele.</w:t>
      </w:r>
    </w:p>
    <w:p w14:paraId="296F4098" w14:textId="113BCBE8" w:rsidR="00426FA0" w:rsidRDefault="000E6F6A" w:rsidP="00BC2076">
      <w:pPr>
        <w:pStyle w:val="TSlneksmlouvy"/>
        <w:keepNext w:val="0"/>
        <w:numPr>
          <w:ilvl w:val="1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 w:rsidRPr="009A59FF">
        <w:rPr>
          <w:rFonts w:cs="Arial"/>
          <w:b w:val="0"/>
          <w:szCs w:val="22"/>
          <w:u w:val="none"/>
        </w:rPr>
        <w:t>Poskytovatel</w:t>
      </w:r>
      <w:r w:rsidR="00426FA0" w:rsidRPr="009A59FF">
        <w:rPr>
          <w:rFonts w:cs="Arial"/>
          <w:b w:val="0"/>
          <w:szCs w:val="22"/>
          <w:u w:val="none"/>
        </w:rPr>
        <w:t xml:space="preserve"> prohlašuje, že odpovídá </w:t>
      </w:r>
      <w:r w:rsidR="00223460" w:rsidRPr="009A59FF">
        <w:rPr>
          <w:rFonts w:cs="Arial"/>
          <w:b w:val="0"/>
          <w:szCs w:val="22"/>
          <w:u w:val="none"/>
        </w:rPr>
        <w:t>O</w:t>
      </w:r>
      <w:r w:rsidR="00426FA0" w:rsidRPr="009A59FF">
        <w:rPr>
          <w:rFonts w:cs="Arial"/>
          <w:b w:val="0"/>
          <w:szCs w:val="22"/>
          <w:u w:val="none"/>
        </w:rPr>
        <w:t>bjednateli za škodu na věcech, které od</w:t>
      </w:r>
      <w:r w:rsidR="005B3A8C">
        <w:rPr>
          <w:rFonts w:cs="Arial"/>
          <w:b w:val="0"/>
          <w:szCs w:val="22"/>
          <w:u w:val="none"/>
        </w:rPr>
        <w:t> </w:t>
      </w:r>
      <w:r w:rsidR="00223460" w:rsidRPr="009A59FF">
        <w:rPr>
          <w:rFonts w:cs="Arial"/>
          <w:b w:val="0"/>
          <w:szCs w:val="22"/>
          <w:u w:val="none"/>
        </w:rPr>
        <w:t>O</w:t>
      </w:r>
      <w:r w:rsidR="00426FA0" w:rsidRPr="009A59FF">
        <w:rPr>
          <w:rFonts w:cs="Arial"/>
          <w:b w:val="0"/>
          <w:szCs w:val="22"/>
          <w:u w:val="none"/>
        </w:rPr>
        <w:t xml:space="preserve">bjednatele protokolárně převzal pro účely poskytnutí Plnění, a zavazuje se spolu s příslušnou předávanou či poskytovanou částí Plnění předložit </w:t>
      </w:r>
      <w:r w:rsidR="00223460" w:rsidRPr="009A59FF">
        <w:rPr>
          <w:rFonts w:cs="Arial"/>
          <w:b w:val="0"/>
          <w:szCs w:val="22"/>
          <w:u w:val="none"/>
        </w:rPr>
        <w:t>O</w:t>
      </w:r>
      <w:r w:rsidR="00426FA0" w:rsidRPr="009A59FF">
        <w:rPr>
          <w:rFonts w:cs="Arial"/>
          <w:b w:val="0"/>
          <w:szCs w:val="22"/>
          <w:u w:val="none"/>
        </w:rPr>
        <w:t>bjednateli vyúčtování a</w:t>
      </w:r>
      <w:r w:rsidR="005B3A8C">
        <w:rPr>
          <w:rFonts w:cs="Arial"/>
          <w:b w:val="0"/>
          <w:szCs w:val="22"/>
          <w:u w:val="none"/>
        </w:rPr>
        <w:t> </w:t>
      </w:r>
      <w:r w:rsidR="00426FA0" w:rsidRPr="009A59FF">
        <w:rPr>
          <w:rFonts w:cs="Arial"/>
          <w:b w:val="0"/>
          <w:szCs w:val="22"/>
          <w:u w:val="none"/>
        </w:rPr>
        <w:t>vrátit mu veškeré takové věci, které při poskytování Plnění nezpracoval.</w:t>
      </w:r>
    </w:p>
    <w:p w14:paraId="315E0942" w14:textId="4D238CB2" w:rsidR="00C15E8B" w:rsidRDefault="00C15E8B" w:rsidP="00BC2076">
      <w:pPr>
        <w:pStyle w:val="TSlneksmlouvy"/>
        <w:keepNext w:val="0"/>
        <w:numPr>
          <w:ilvl w:val="1"/>
          <w:numId w:val="3"/>
        </w:numPr>
        <w:spacing w:before="0" w:after="120" w:line="288" w:lineRule="auto"/>
        <w:jc w:val="both"/>
        <w:rPr>
          <w:rFonts w:cs="Arial"/>
          <w:b w:val="0"/>
          <w:szCs w:val="22"/>
        </w:rPr>
      </w:pPr>
      <w:r>
        <w:rPr>
          <w:rFonts w:cs="Arial"/>
        </w:rPr>
        <w:t xml:space="preserve">Poskytovatel se zavazuje vést úklidový deník – knihu reklamací, který musí být umístěn v prostorech </w:t>
      </w:r>
      <w:r w:rsidRPr="002232F8">
        <w:rPr>
          <w:rFonts w:cs="Arial"/>
        </w:rPr>
        <w:t>Objednatele</w:t>
      </w:r>
      <w:r w:rsidR="00BC74D6" w:rsidRPr="002232F8">
        <w:rPr>
          <w:rFonts w:cs="Arial"/>
        </w:rPr>
        <w:t>, na každém pracovišti samostatně,</w:t>
      </w:r>
      <w:r w:rsidRPr="002232F8">
        <w:rPr>
          <w:rFonts w:cs="Arial"/>
        </w:rPr>
        <w:t xml:space="preserve"> a </w:t>
      </w:r>
      <w:r>
        <w:rPr>
          <w:rFonts w:cs="Arial"/>
        </w:rPr>
        <w:t xml:space="preserve">být dostupný pro objednatele i pro poskytovatele. Poskytovatel se zavazuje zajistit, že do úklidového deníku – knihy reklamací budou osoby, poskytující plnění dle této </w:t>
      </w:r>
      <w:r>
        <w:rPr>
          <w:rFonts w:cs="Arial"/>
        </w:rPr>
        <w:lastRenderedPageBreak/>
        <w:t>smlouvy, zapisovat údaje o poskytnutém plnění za daný den, a to i včetně časového údaje, kdy bylo poskytování plnění dokončeno.</w:t>
      </w:r>
    </w:p>
    <w:p w14:paraId="2B063B0E" w14:textId="62F2C04C" w:rsidR="00AA3C8E" w:rsidRDefault="004E4413" w:rsidP="00BC2076">
      <w:pPr>
        <w:pStyle w:val="TSlneksmlouvy"/>
        <w:keepNext w:val="0"/>
        <w:numPr>
          <w:ilvl w:val="1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>Poskytovatel</w:t>
      </w:r>
      <w:r w:rsidR="00884ED8" w:rsidRPr="00DA0CB7">
        <w:rPr>
          <w:rFonts w:cs="Arial"/>
          <w:b w:val="0"/>
          <w:szCs w:val="22"/>
          <w:u w:val="none"/>
        </w:rPr>
        <w:t xml:space="preserve"> tímto ve smyslu § 2620 odst. 2 občanského zákoníku prohlašuje, že přebírá nebezpečí změny okolností a že v takovém případě nemá nárok o zvýšení ceny za </w:t>
      </w:r>
      <w:r w:rsidR="00035F68" w:rsidRPr="00DA0CB7">
        <w:rPr>
          <w:rFonts w:cs="Arial"/>
          <w:b w:val="0"/>
          <w:szCs w:val="22"/>
          <w:u w:val="none"/>
        </w:rPr>
        <w:t>Plnění</w:t>
      </w:r>
      <w:r w:rsidR="00884ED8" w:rsidRPr="00DA0CB7">
        <w:rPr>
          <w:rFonts w:cs="Arial"/>
          <w:b w:val="0"/>
          <w:szCs w:val="22"/>
          <w:u w:val="none"/>
        </w:rPr>
        <w:t>.</w:t>
      </w:r>
    </w:p>
    <w:p w14:paraId="4C089A8F" w14:textId="063CC0C2" w:rsidR="00AA3C8E" w:rsidRDefault="00AA3C8E" w:rsidP="00BC2076">
      <w:pPr>
        <w:pStyle w:val="TSlneksmlouvy"/>
        <w:keepNext w:val="0"/>
        <w:numPr>
          <w:ilvl w:val="1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Objednatel se zavazuje umožnit zaměstnancům </w:t>
      </w:r>
      <w:r w:rsidR="004E4413">
        <w:rPr>
          <w:rFonts w:cs="Arial"/>
          <w:b w:val="0"/>
          <w:szCs w:val="22"/>
          <w:u w:val="none"/>
        </w:rPr>
        <w:t>Poskytovatele</w:t>
      </w:r>
      <w:r>
        <w:rPr>
          <w:rFonts w:cs="Arial"/>
          <w:b w:val="0"/>
          <w:szCs w:val="22"/>
          <w:u w:val="none"/>
        </w:rPr>
        <w:t xml:space="preserve"> řádné plnění jejich pracovních povinností a zejména pak:</w:t>
      </w:r>
    </w:p>
    <w:p w14:paraId="5D70142E" w14:textId="1E10E9A1" w:rsidR="00DE3827" w:rsidRDefault="00DE3827" w:rsidP="00BC2076">
      <w:pPr>
        <w:pStyle w:val="TSlneksmlouvy"/>
        <w:keepNext w:val="0"/>
        <w:numPr>
          <w:ilvl w:val="2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Poskytnout </w:t>
      </w:r>
      <w:r w:rsidR="004E4413">
        <w:rPr>
          <w:rFonts w:cs="Arial"/>
          <w:b w:val="0"/>
          <w:szCs w:val="22"/>
          <w:u w:val="none"/>
        </w:rPr>
        <w:t>Poskytovateli</w:t>
      </w:r>
      <w:r>
        <w:rPr>
          <w:rFonts w:cs="Arial"/>
          <w:b w:val="0"/>
          <w:szCs w:val="22"/>
          <w:u w:val="none"/>
        </w:rPr>
        <w:t xml:space="preserve"> před zahájením služeb potřebné informace, plány, popř.</w:t>
      </w:r>
      <w:r w:rsidR="00EE55B1">
        <w:rPr>
          <w:rFonts w:cs="Arial"/>
          <w:b w:val="0"/>
          <w:szCs w:val="22"/>
          <w:u w:val="none"/>
        </w:rPr>
        <w:t> </w:t>
      </w:r>
      <w:r>
        <w:rPr>
          <w:rFonts w:cs="Arial"/>
          <w:b w:val="0"/>
          <w:szCs w:val="22"/>
          <w:u w:val="none"/>
        </w:rPr>
        <w:t>jinou technickou dokumentaci k uklízeným objektům, případně klíče potřebné pro</w:t>
      </w:r>
      <w:r w:rsidR="00416D92">
        <w:rPr>
          <w:rFonts w:cs="Arial"/>
          <w:b w:val="0"/>
          <w:szCs w:val="22"/>
          <w:u w:val="none"/>
        </w:rPr>
        <w:t> </w:t>
      </w:r>
      <w:r>
        <w:rPr>
          <w:rFonts w:cs="Arial"/>
          <w:b w:val="0"/>
          <w:szCs w:val="22"/>
          <w:u w:val="none"/>
        </w:rPr>
        <w:t>výkon sjednaných služeb.</w:t>
      </w:r>
    </w:p>
    <w:p w14:paraId="31DBC163" w14:textId="313D9DBC" w:rsidR="00DE3827" w:rsidRDefault="00DE3827" w:rsidP="00BC2076">
      <w:pPr>
        <w:pStyle w:val="TSlneksmlouvy"/>
        <w:keepNext w:val="0"/>
        <w:numPr>
          <w:ilvl w:val="2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V případě, že v objektu Objednatele jsou instalovány atypické materiály, kterých se dotýká přímo předmět smlouvy, vyžadující zvláštní postup, předat </w:t>
      </w:r>
      <w:r w:rsidR="004E4413">
        <w:rPr>
          <w:rFonts w:cs="Arial"/>
          <w:b w:val="0"/>
          <w:szCs w:val="22"/>
          <w:u w:val="none"/>
        </w:rPr>
        <w:t>Poskytovateli</w:t>
      </w:r>
      <w:r>
        <w:rPr>
          <w:rFonts w:cs="Arial"/>
          <w:b w:val="0"/>
          <w:szCs w:val="22"/>
          <w:u w:val="none"/>
        </w:rPr>
        <w:t xml:space="preserve"> potřebný návod, umožňující správné poskytování služeb.</w:t>
      </w:r>
    </w:p>
    <w:p w14:paraId="52257BBC" w14:textId="524D7305" w:rsidR="00DE3827" w:rsidRDefault="00DE3827" w:rsidP="00BC2076">
      <w:pPr>
        <w:pStyle w:val="TSlneksmlouvy"/>
        <w:keepNext w:val="0"/>
        <w:numPr>
          <w:ilvl w:val="2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Poskytnout </w:t>
      </w:r>
      <w:r w:rsidR="004E4413">
        <w:rPr>
          <w:rFonts w:cs="Arial"/>
          <w:b w:val="0"/>
          <w:szCs w:val="22"/>
          <w:u w:val="none"/>
        </w:rPr>
        <w:t>Poskytovateli</w:t>
      </w:r>
      <w:r>
        <w:rPr>
          <w:rFonts w:cs="Arial"/>
          <w:b w:val="0"/>
          <w:szCs w:val="22"/>
          <w:u w:val="none"/>
        </w:rPr>
        <w:t xml:space="preserve"> v nezbytném rozsahu vodu a elektrickou energii pro</w:t>
      </w:r>
      <w:r w:rsidR="00416D92">
        <w:rPr>
          <w:rFonts w:cs="Arial"/>
          <w:b w:val="0"/>
          <w:szCs w:val="22"/>
          <w:u w:val="none"/>
        </w:rPr>
        <w:t> </w:t>
      </w:r>
      <w:r>
        <w:rPr>
          <w:rFonts w:cs="Arial"/>
          <w:b w:val="0"/>
          <w:szCs w:val="22"/>
          <w:u w:val="none"/>
        </w:rPr>
        <w:t>provádění sjednaných služeb.</w:t>
      </w:r>
    </w:p>
    <w:p w14:paraId="223A8EB7" w14:textId="77777777" w:rsidR="00DE3827" w:rsidRDefault="00DE3827" w:rsidP="00BC2076">
      <w:pPr>
        <w:pStyle w:val="TSlneksmlouvy"/>
        <w:keepNext w:val="0"/>
        <w:numPr>
          <w:ilvl w:val="2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>Umožnit přístup do uklízených prostor, přístup k místům vypouštění odpadních vod do kanalizace, k odběru vody, elektrické energie a místům určeným k dočasnému uložení shromážděných odpadů.</w:t>
      </w:r>
    </w:p>
    <w:p w14:paraId="6736BFED" w14:textId="57B7C3BC" w:rsidR="00E47611" w:rsidRPr="009A59FF" w:rsidRDefault="00DE3827" w:rsidP="00BC2076">
      <w:pPr>
        <w:pStyle w:val="TSlneksmlouvy"/>
        <w:keepNext w:val="0"/>
        <w:numPr>
          <w:ilvl w:val="2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 w:rsidRPr="009A59FF">
        <w:rPr>
          <w:rFonts w:cs="Arial"/>
          <w:b w:val="0"/>
          <w:szCs w:val="22"/>
          <w:u w:val="none"/>
        </w:rPr>
        <w:t>Poskytnout bezplatně nezbytné prostory pro úschovu úklidového materiálu s možností zabezpečení,</w:t>
      </w:r>
      <w:r w:rsidR="00F12913">
        <w:rPr>
          <w:rFonts w:cs="Arial"/>
          <w:b w:val="0"/>
          <w:szCs w:val="22"/>
          <w:u w:val="none"/>
        </w:rPr>
        <w:t xml:space="preserve"> </w:t>
      </w:r>
      <w:r w:rsidRPr="009A59FF">
        <w:rPr>
          <w:rFonts w:cs="Arial"/>
          <w:b w:val="0"/>
          <w:szCs w:val="22"/>
          <w:u w:val="none"/>
        </w:rPr>
        <w:t>které pro tento účel předá k termínu za</w:t>
      </w:r>
      <w:r w:rsidR="004E4413" w:rsidRPr="009A59FF">
        <w:rPr>
          <w:rFonts w:cs="Arial"/>
          <w:b w:val="0"/>
          <w:szCs w:val="22"/>
          <w:u w:val="none"/>
        </w:rPr>
        <w:t>h</w:t>
      </w:r>
      <w:r w:rsidRPr="009A59FF">
        <w:rPr>
          <w:rFonts w:cs="Arial"/>
          <w:b w:val="0"/>
          <w:szCs w:val="22"/>
          <w:u w:val="none"/>
        </w:rPr>
        <w:t>ájení poskytování služeb.</w:t>
      </w:r>
    </w:p>
    <w:p w14:paraId="50038007" w14:textId="53612B6D" w:rsidR="00AA3C8E" w:rsidRPr="00DE3827" w:rsidRDefault="00E47611" w:rsidP="00BC2076">
      <w:pPr>
        <w:pStyle w:val="TSlneksmlouvy"/>
        <w:keepNext w:val="0"/>
        <w:numPr>
          <w:ilvl w:val="2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Oznámit v předstihu </w:t>
      </w:r>
      <w:r w:rsidR="004E4413">
        <w:rPr>
          <w:rFonts w:cs="Arial"/>
          <w:b w:val="0"/>
          <w:szCs w:val="22"/>
          <w:u w:val="none"/>
        </w:rPr>
        <w:t>Poskytovateli</w:t>
      </w:r>
      <w:r>
        <w:rPr>
          <w:rFonts w:cs="Arial"/>
          <w:b w:val="0"/>
          <w:szCs w:val="22"/>
          <w:u w:val="none"/>
        </w:rPr>
        <w:t xml:space="preserve"> provozní změny, které mají vliv na provádění sjednaných služeb a tím i na hodnotu fakturace za příslu</w:t>
      </w:r>
      <w:r w:rsidR="00F12913">
        <w:rPr>
          <w:rFonts w:cs="Arial"/>
          <w:b w:val="0"/>
          <w:szCs w:val="22"/>
          <w:u w:val="none"/>
        </w:rPr>
        <w:t>š</w:t>
      </w:r>
      <w:r>
        <w:rPr>
          <w:rFonts w:cs="Arial"/>
          <w:b w:val="0"/>
          <w:szCs w:val="22"/>
          <w:u w:val="none"/>
        </w:rPr>
        <w:t>né období.</w:t>
      </w:r>
      <w:r w:rsidR="00884ED8" w:rsidRPr="00DE3827">
        <w:rPr>
          <w:rFonts w:cs="Arial"/>
          <w:b w:val="0"/>
          <w:szCs w:val="22"/>
          <w:u w:val="none"/>
        </w:rPr>
        <w:t xml:space="preserve"> </w:t>
      </w:r>
    </w:p>
    <w:p w14:paraId="21F58293" w14:textId="6E5748D0" w:rsidR="00B7091F" w:rsidRDefault="00A13487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Objednatel je oprávněn kontrolovat, zda je Plnění p</w:t>
      </w:r>
      <w:r w:rsidR="00F61ED0">
        <w:rPr>
          <w:rStyle w:val="l-L2Char"/>
          <w:rFonts w:cs="Arial"/>
          <w:b w:val="0"/>
          <w:szCs w:val="22"/>
          <w:u w:val="none"/>
        </w:rPr>
        <w:t xml:space="preserve">oskytováno </w:t>
      </w:r>
      <w:r w:rsidR="004E4413">
        <w:rPr>
          <w:rStyle w:val="l-L2Char"/>
          <w:rFonts w:cs="Arial"/>
          <w:b w:val="0"/>
          <w:szCs w:val="22"/>
          <w:u w:val="none"/>
        </w:rPr>
        <w:t>Poskytovatelem</w:t>
      </w:r>
      <w:r w:rsidR="00F61ED0">
        <w:rPr>
          <w:rStyle w:val="l-L2Char"/>
          <w:rFonts w:cs="Arial"/>
          <w:b w:val="0"/>
          <w:szCs w:val="22"/>
          <w:u w:val="none"/>
        </w:rPr>
        <w:t xml:space="preserve"> řádně a 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v souladu s touto smlouvou, jeho pokyny a příslušnými právními předpisy. </w:t>
      </w:r>
    </w:p>
    <w:p w14:paraId="3FC3E0A6" w14:textId="77777777" w:rsidR="00B7091F" w:rsidRPr="00B7091F" w:rsidRDefault="00B7091F" w:rsidP="00BC2076">
      <w:pPr>
        <w:pStyle w:val="TSlneksmlouvy"/>
        <w:keepNext w:val="0"/>
        <w:numPr>
          <w:ilvl w:val="1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 xml:space="preserve"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</w:t>
      </w:r>
      <w:r>
        <w:rPr>
          <w:rFonts w:cs="Arial"/>
          <w:b w:val="0"/>
          <w:szCs w:val="22"/>
          <w:u w:val="none"/>
        </w:rPr>
        <w:t>náhradu vzniklé škody.</w:t>
      </w:r>
    </w:p>
    <w:p w14:paraId="3E4F9FBC" w14:textId="3A994C00" w:rsidR="00B7091F" w:rsidRDefault="00B7091F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Bezpečnost a ochrana zdraví</w:t>
      </w:r>
    </w:p>
    <w:p w14:paraId="26056FB2" w14:textId="224ECFDA" w:rsidR="00B7091F" w:rsidRDefault="00B7091F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Objednatel a </w:t>
      </w:r>
      <w:r w:rsidR="004E4413">
        <w:rPr>
          <w:rStyle w:val="l-L2Char"/>
          <w:rFonts w:cs="Arial"/>
          <w:b w:val="0"/>
          <w:szCs w:val="22"/>
          <w:u w:val="none"/>
        </w:rPr>
        <w:t>Poskytovatel</w:t>
      </w:r>
      <w:r>
        <w:rPr>
          <w:rStyle w:val="l-L2Char"/>
          <w:rFonts w:cs="Arial"/>
          <w:b w:val="0"/>
          <w:szCs w:val="22"/>
          <w:u w:val="none"/>
        </w:rPr>
        <w:t xml:space="preserve"> se budou vzájemně informovat o rizicích a vzájemně spolupracovat při zajišťování bezpečnosti a ochrany zdraví při práci (BOZP)</w:t>
      </w:r>
      <w:r w:rsidR="00E40B6D">
        <w:rPr>
          <w:rStyle w:val="l-L2Char"/>
          <w:rFonts w:cs="Arial"/>
          <w:b w:val="0"/>
          <w:szCs w:val="22"/>
          <w:u w:val="none"/>
        </w:rPr>
        <w:t xml:space="preserve"> ve</w:t>
      </w:r>
      <w:r w:rsidR="00416D92">
        <w:rPr>
          <w:rStyle w:val="l-L2Char"/>
          <w:rFonts w:cs="Arial"/>
          <w:b w:val="0"/>
          <w:szCs w:val="22"/>
          <w:u w:val="none"/>
        </w:rPr>
        <w:t> </w:t>
      </w:r>
      <w:r w:rsidR="00E40B6D">
        <w:rPr>
          <w:rStyle w:val="l-L2Char"/>
          <w:rFonts w:cs="Arial"/>
          <w:b w:val="0"/>
          <w:szCs w:val="22"/>
          <w:u w:val="none"/>
        </w:rPr>
        <w:t xml:space="preserve">smyslu § 101 </w:t>
      </w:r>
      <w:r w:rsidR="004E4413">
        <w:rPr>
          <w:rStyle w:val="l-L2Char"/>
          <w:rFonts w:cs="Arial"/>
          <w:b w:val="0"/>
          <w:szCs w:val="22"/>
          <w:u w:val="none"/>
        </w:rPr>
        <w:t xml:space="preserve">zákona č. 262/2006 Sb. </w:t>
      </w:r>
      <w:r w:rsidR="00E40B6D">
        <w:rPr>
          <w:rStyle w:val="l-L2Char"/>
          <w:rFonts w:cs="Arial"/>
          <w:b w:val="0"/>
          <w:szCs w:val="22"/>
          <w:u w:val="none"/>
        </w:rPr>
        <w:t>zákoník práce</w:t>
      </w:r>
      <w:r w:rsidR="004E4413">
        <w:rPr>
          <w:rStyle w:val="l-L2Char"/>
          <w:rFonts w:cs="Arial"/>
          <w:b w:val="0"/>
          <w:szCs w:val="22"/>
          <w:u w:val="none"/>
        </w:rPr>
        <w:t>,</w:t>
      </w:r>
      <w:r w:rsidR="00E40B6D">
        <w:rPr>
          <w:rStyle w:val="l-L2Char"/>
          <w:rFonts w:cs="Arial"/>
          <w:b w:val="0"/>
          <w:szCs w:val="22"/>
          <w:u w:val="none"/>
        </w:rPr>
        <w:t xml:space="preserve"> ve znění pozdějších předpisů.</w:t>
      </w:r>
    </w:p>
    <w:p w14:paraId="461EF288" w14:textId="758E8563" w:rsidR="00E40B6D" w:rsidRDefault="00E40B6D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Objednatel bude koordinovat ve spolupráci se </w:t>
      </w:r>
      <w:r w:rsidR="004E4413">
        <w:rPr>
          <w:rStyle w:val="l-L2Char"/>
          <w:rFonts w:cs="Arial"/>
          <w:b w:val="0"/>
          <w:szCs w:val="22"/>
          <w:u w:val="none"/>
        </w:rPr>
        <w:t>Poskytovatelem</w:t>
      </w:r>
      <w:r>
        <w:rPr>
          <w:rStyle w:val="l-L2Char"/>
          <w:rFonts w:cs="Arial"/>
          <w:b w:val="0"/>
          <w:szCs w:val="22"/>
          <w:u w:val="none"/>
        </w:rPr>
        <w:t xml:space="preserve"> opatření k zajištění bezpečného, nezávadného a zdraví neohrožujícího pracovního prostředí v místech provádění služeb.</w:t>
      </w:r>
    </w:p>
    <w:p w14:paraId="1447B7D9" w14:textId="120C41B2" w:rsidR="00E40B6D" w:rsidRDefault="004E4413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E40B6D">
        <w:rPr>
          <w:rStyle w:val="l-L2Char"/>
          <w:rFonts w:cs="Arial"/>
          <w:b w:val="0"/>
          <w:szCs w:val="22"/>
          <w:u w:val="none"/>
        </w:rPr>
        <w:t xml:space="preserve"> prokazatelně své zaměstnance proškolí z předpisů </w:t>
      </w:r>
      <w:r>
        <w:rPr>
          <w:rStyle w:val="l-L2Char"/>
          <w:rFonts w:cs="Arial"/>
          <w:b w:val="0"/>
          <w:szCs w:val="22"/>
          <w:u w:val="none"/>
        </w:rPr>
        <w:t xml:space="preserve">upravující </w:t>
      </w:r>
      <w:r w:rsidR="00E40B6D">
        <w:rPr>
          <w:rStyle w:val="l-L2Char"/>
          <w:rFonts w:cs="Arial"/>
          <w:b w:val="0"/>
          <w:szCs w:val="22"/>
          <w:u w:val="none"/>
        </w:rPr>
        <w:t>BOZP a</w:t>
      </w:r>
      <w:r w:rsidR="00416D92">
        <w:rPr>
          <w:rStyle w:val="l-L2Char"/>
          <w:rFonts w:cs="Arial"/>
          <w:b w:val="0"/>
          <w:szCs w:val="22"/>
          <w:u w:val="none"/>
        </w:rPr>
        <w:t> </w:t>
      </w:r>
      <w:r w:rsidR="00E40B6D">
        <w:rPr>
          <w:rStyle w:val="l-L2Char"/>
          <w:rFonts w:cs="Arial"/>
          <w:b w:val="0"/>
          <w:szCs w:val="22"/>
          <w:u w:val="none"/>
        </w:rPr>
        <w:t>požární ochran</w:t>
      </w:r>
      <w:r>
        <w:rPr>
          <w:rStyle w:val="l-L2Char"/>
          <w:rFonts w:cs="Arial"/>
          <w:b w:val="0"/>
          <w:szCs w:val="22"/>
          <w:u w:val="none"/>
        </w:rPr>
        <w:t>u</w:t>
      </w:r>
      <w:r w:rsidR="00E40B6D">
        <w:rPr>
          <w:rStyle w:val="l-L2Char"/>
          <w:rFonts w:cs="Arial"/>
          <w:b w:val="0"/>
          <w:szCs w:val="22"/>
          <w:u w:val="none"/>
        </w:rPr>
        <w:t>.</w:t>
      </w:r>
    </w:p>
    <w:p w14:paraId="511B6309" w14:textId="2B657B3F" w:rsidR="00B7091F" w:rsidRDefault="00B7091F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Ochrana životního prostředí</w:t>
      </w:r>
    </w:p>
    <w:p w14:paraId="6F35DF33" w14:textId="1A9C8103" w:rsidR="009169CF" w:rsidRDefault="004E4413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 se zavazuje při poskytování služeb důsledně dodržovat povinnosti stanovené platnou legislativou v oblasti ochrany životního prostředí a interními předpisy Objednatele v této oblasti. Pokud </w:t>
      </w:r>
      <w:r>
        <w:rPr>
          <w:rStyle w:val="l-L2Char"/>
          <w:rFonts w:cs="Arial"/>
          <w:b w:val="0"/>
          <w:szCs w:val="22"/>
          <w:u w:val="none"/>
        </w:rPr>
        <w:t>Poskytovatel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 poruší svůj závazek sjednaný v první větě, odpovídá Objednateli za škody, které mu v souvislosti s porušením závazku vznikly.</w:t>
      </w:r>
    </w:p>
    <w:p w14:paraId="33441EDA" w14:textId="2EE28D6D" w:rsidR="009169CF" w:rsidRDefault="004E4413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 se zavazuje při provádění služeb nakládat s odpady v souladu s obecně závaznými právními předpisy, zejména </w:t>
      </w:r>
      <w:r>
        <w:rPr>
          <w:rStyle w:val="l-L2Char"/>
          <w:rFonts w:cs="Arial"/>
          <w:b w:val="0"/>
          <w:szCs w:val="22"/>
          <w:u w:val="none"/>
        </w:rPr>
        <w:t xml:space="preserve">se </w:t>
      </w:r>
      <w:r w:rsidR="009169CF">
        <w:rPr>
          <w:rStyle w:val="l-L2Char"/>
          <w:rFonts w:cs="Arial"/>
          <w:b w:val="0"/>
          <w:szCs w:val="22"/>
          <w:u w:val="none"/>
        </w:rPr>
        <w:t>zákonem</w:t>
      </w:r>
      <w:r>
        <w:rPr>
          <w:rStyle w:val="l-L2Char"/>
          <w:rFonts w:cs="Arial"/>
          <w:b w:val="0"/>
          <w:szCs w:val="22"/>
          <w:u w:val="none"/>
        </w:rPr>
        <w:t xml:space="preserve"> č. </w:t>
      </w:r>
      <w:r w:rsidR="00F12913">
        <w:rPr>
          <w:rStyle w:val="l-L2Char"/>
          <w:rFonts w:cs="Arial"/>
          <w:b w:val="0"/>
          <w:szCs w:val="22"/>
          <w:u w:val="none"/>
        </w:rPr>
        <w:t xml:space="preserve">541/2020 </w:t>
      </w:r>
      <w:r w:rsidR="00D17B12">
        <w:rPr>
          <w:rStyle w:val="l-L2Char"/>
          <w:rFonts w:cs="Arial"/>
          <w:b w:val="0"/>
          <w:szCs w:val="22"/>
          <w:u w:val="none"/>
        </w:rPr>
        <w:t xml:space="preserve">Sb. </w:t>
      </w:r>
      <w:r w:rsidR="009169CF">
        <w:rPr>
          <w:rStyle w:val="l-L2Char"/>
          <w:rFonts w:cs="Arial"/>
          <w:b w:val="0"/>
          <w:szCs w:val="22"/>
          <w:u w:val="none"/>
        </w:rPr>
        <w:t>o</w:t>
      </w:r>
      <w:r w:rsidR="00416D92">
        <w:rPr>
          <w:rStyle w:val="l-L2Char"/>
          <w:rFonts w:cs="Arial"/>
          <w:b w:val="0"/>
          <w:szCs w:val="22"/>
          <w:u w:val="none"/>
        </w:rPr>
        <w:t> </w:t>
      </w:r>
      <w:r w:rsidR="009169CF">
        <w:rPr>
          <w:rStyle w:val="l-L2Char"/>
          <w:rFonts w:cs="Arial"/>
          <w:b w:val="0"/>
          <w:szCs w:val="22"/>
          <w:u w:val="none"/>
        </w:rPr>
        <w:t>odpadech</w:t>
      </w:r>
      <w:r>
        <w:rPr>
          <w:rStyle w:val="l-L2Char"/>
          <w:rFonts w:cs="Arial"/>
          <w:b w:val="0"/>
          <w:szCs w:val="22"/>
          <w:u w:val="none"/>
        </w:rPr>
        <w:t xml:space="preserve">, ve znění </w:t>
      </w:r>
      <w:r w:rsidR="00EB3CF2">
        <w:rPr>
          <w:rStyle w:val="l-L2Char"/>
          <w:rFonts w:cs="Arial"/>
          <w:b w:val="0"/>
          <w:szCs w:val="22"/>
          <w:u w:val="none"/>
        </w:rPr>
        <w:t xml:space="preserve">zákona č. 261/2021 Sb. </w:t>
      </w:r>
      <w:r>
        <w:rPr>
          <w:rStyle w:val="l-L2Char"/>
          <w:rFonts w:cs="Arial"/>
          <w:b w:val="0"/>
          <w:szCs w:val="22"/>
          <w:u w:val="none"/>
        </w:rPr>
        <w:t xml:space="preserve">a 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shromažďovat </w:t>
      </w:r>
      <w:r>
        <w:rPr>
          <w:rStyle w:val="l-L2Char"/>
          <w:rFonts w:cs="Arial"/>
          <w:b w:val="0"/>
          <w:szCs w:val="22"/>
          <w:u w:val="none"/>
        </w:rPr>
        <w:t xml:space="preserve">je </w:t>
      </w:r>
      <w:r w:rsidR="009169CF">
        <w:rPr>
          <w:rStyle w:val="l-L2Char"/>
          <w:rFonts w:cs="Arial"/>
          <w:b w:val="0"/>
          <w:szCs w:val="22"/>
          <w:u w:val="none"/>
        </w:rPr>
        <w:t>dle požadavků a</w:t>
      </w:r>
      <w:r w:rsidR="00416D92">
        <w:rPr>
          <w:rStyle w:val="l-L2Char"/>
          <w:rFonts w:cs="Arial"/>
          <w:b w:val="0"/>
          <w:szCs w:val="22"/>
          <w:u w:val="none"/>
        </w:rPr>
        <w:t> </w:t>
      </w:r>
      <w:r w:rsidR="009169CF">
        <w:rPr>
          <w:rStyle w:val="l-L2Char"/>
          <w:rFonts w:cs="Arial"/>
          <w:b w:val="0"/>
          <w:szCs w:val="22"/>
          <w:u w:val="none"/>
        </w:rPr>
        <w:t>na místo určené Objednatelem. Objednatel je původcem toho</w:t>
      </w:r>
      <w:r>
        <w:rPr>
          <w:rStyle w:val="l-L2Char"/>
          <w:rFonts w:cs="Arial"/>
          <w:b w:val="0"/>
          <w:szCs w:val="22"/>
          <w:u w:val="none"/>
        </w:rPr>
        <w:t>to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 odpadu a zajistí jeho likvidaci.</w:t>
      </w:r>
    </w:p>
    <w:p w14:paraId="7B07B682" w14:textId="4B0FD7FA" w:rsidR="00B7091F" w:rsidRDefault="00BE26DF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Objednatel se zavazuje uhradit </w:t>
      </w:r>
      <w:r w:rsidR="007110AE">
        <w:rPr>
          <w:rStyle w:val="l-L2Char"/>
          <w:rFonts w:cs="Arial"/>
          <w:b w:val="0"/>
          <w:szCs w:val="22"/>
          <w:u w:val="none"/>
        </w:rPr>
        <w:t>Poskytovateli</w:t>
      </w:r>
      <w:r w:rsidR="00037496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 xml:space="preserve">sjednanou smluvní cenu za řádně poskytnuté služby dle čl. </w:t>
      </w:r>
      <w:r w:rsidR="005D6EF3">
        <w:rPr>
          <w:rStyle w:val="l-L2Char"/>
          <w:rFonts w:cs="Arial"/>
          <w:b w:val="0"/>
          <w:szCs w:val="22"/>
          <w:u w:val="none"/>
        </w:rPr>
        <w:t>I</w:t>
      </w:r>
      <w:r>
        <w:rPr>
          <w:rStyle w:val="l-L2Char"/>
          <w:rFonts w:cs="Arial"/>
          <w:b w:val="0"/>
          <w:szCs w:val="22"/>
          <w:u w:val="none"/>
        </w:rPr>
        <w:t>V.</w:t>
      </w:r>
    </w:p>
    <w:p w14:paraId="466C627A" w14:textId="77777777" w:rsidR="002D5E38" w:rsidRPr="00B7091F" w:rsidRDefault="002D5E38" w:rsidP="002D5E38">
      <w:pPr>
        <w:pStyle w:val="l-L1"/>
        <w:keepNext w:val="0"/>
        <w:numPr>
          <w:ilvl w:val="0"/>
          <w:numId w:val="0"/>
        </w:numPr>
        <w:spacing w:before="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069AF320" w14:textId="77777777" w:rsidR="00536E8C" w:rsidRPr="00DA0CB7" w:rsidRDefault="00536E8C" w:rsidP="003739F4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</w:r>
      <w:bookmarkStart w:id="2" w:name="_Ref376528450"/>
      <w:r w:rsidR="00EA6F75" w:rsidRPr="00DA0CB7">
        <w:rPr>
          <w:rFonts w:ascii="Arial" w:hAnsi="Arial" w:cs="Arial"/>
          <w:szCs w:val="22"/>
        </w:rPr>
        <w:t>T</w:t>
      </w:r>
      <w:r w:rsidR="008960AA" w:rsidRPr="00DA0CB7">
        <w:rPr>
          <w:rFonts w:ascii="Arial" w:hAnsi="Arial" w:cs="Arial"/>
          <w:szCs w:val="22"/>
        </w:rPr>
        <w:t>ermín plnění</w:t>
      </w:r>
      <w:bookmarkEnd w:id="2"/>
    </w:p>
    <w:p w14:paraId="687C234D" w14:textId="0723663C" w:rsidR="0067263F" w:rsidRDefault="00D17B12" w:rsidP="00BC2076">
      <w:pPr>
        <w:pStyle w:val="TSlneksmlouvy"/>
        <w:keepNext w:val="0"/>
        <w:numPr>
          <w:ilvl w:val="1"/>
          <w:numId w:val="3"/>
        </w:numPr>
        <w:spacing w:before="0" w:after="120" w:line="288" w:lineRule="auto"/>
        <w:jc w:val="left"/>
        <w:rPr>
          <w:rFonts w:cs="Arial"/>
          <w:b w:val="0"/>
          <w:szCs w:val="22"/>
          <w:u w:val="none"/>
        </w:rPr>
      </w:pPr>
      <w:bookmarkStart w:id="3" w:name="_Ref376374899"/>
      <w:bookmarkStart w:id="4" w:name="_Ref376425265"/>
      <w:r>
        <w:rPr>
          <w:rFonts w:cs="Arial"/>
          <w:b w:val="0"/>
          <w:szCs w:val="22"/>
          <w:u w:val="none"/>
        </w:rPr>
        <w:t>Poskytovatel</w:t>
      </w:r>
      <w:r w:rsidR="008011A3" w:rsidRPr="00DA0CB7">
        <w:rPr>
          <w:rFonts w:cs="Arial"/>
          <w:b w:val="0"/>
          <w:szCs w:val="22"/>
          <w:u w:val="none"/>
        </w:rPr>
        <w:t xml:space="preserve"> se zavazuje poskytovat </w:t>
      </w:r>
      <w:r w:rsidR="0067263F">
        <w:rPr>
          <w:rFonts w:cs="Arial"/>
          <w:b w:val="0"/>
          <w:szCs w:val="22"/>
          <w:u w:val="none"/>
        </w:rPr>
        <w:t>Plnění v následujících termínech:</w:t>
      </w:r>
    </w:p>
    <w:p w14:paraId="3FA465D2" w14:textId="11258262" w:rsidR="0067263F" w:rsidRPr="006E50C3" w:rsidRDefault="0067263F" w:rsidP="00BC2076">
      <w:pPr>
        <w:pStyle w:val="TSlneksmlouvy"/>
        <w:keepNext w:val="0"/>
        <w:numPr>
          <w:ilvl w:val="2"/>
          <w:numId w:val="3"/>
        </w:numPr>
        <w:spacing w:before="0" w:after="120" w:line="288" w:lineRule="auto"/>
        <w:jc w:val="left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Smlouva je uzavírána na dobu </w:t>
      </w:r>
      <w:r w:rsidRPr="00D117B6">
        <w:rPr>
          <w:rFonts w:cs="Arial"/>
          <w:b w:val="0"/>
          <w:szCs w:val="22"/>
          <w:u w:val="none"/>
        </w:rPr>
        <w:t xml:space="preserve">určitou od </w:t>
      </w:r>
      <w:r w:rsidR="003739F4" w:rsidRPr="00D117B6">
        <w:rPr>
          <w:rFonts w:cs="Arial"/>
          <w:b w:val="0"/>
          <w:szCs w:val="22"/>
          <w:u w:val="none"/>
        </w:rPr>
        <w:t xml:space="preserve">podpisu smlouvy, </w:t>
      </w:r>
      <w:r w:rsidRPr="00A64B31">
        <w:rPr>
          <w:rFonts w:cs="Arial"/>
          <w:b w:val="0"/>
          <w:szCs w:val="22"/>
          <w:u w:val="none"/>
        </w:rPr>
        <w:t xml:space="preserve">do </w:t>
      </w:r>
      <w:r w:rsidR="00D117B6" w:rsidRPr="00A64B31">
        <w:rPr>
          <w:rFonts w:cs="Arial"/>
          <w:b w:val="0"/>
          <w:szCs w:val="22"/>
          <w:u w:val="none"/>
        </w:rPr>
        <w:t>31.12.202</w:t>
      </w:r>
      <w:r w:rsidR="00D73CCB" w:rsidRPr="00A64B31">
        <w:rPr>
          <w:rFonts w:cs="Arial"/>
          <w:b w:val="0"/>
          <w:szCs w:val="22"/>
          <w:u w:val="none"/>
        </w:rPr>
        <w:t>8</w:t>
      </w:r>
      <w:r w:rsidR="00D73CCB">
        <w:rPr>
          <w:rFonts w:cs="Arial"/>
          <w:b w:val="0"/>
          <w:color w:val="FF0000"/>
          <w:szCs w:val="22"/>
          <w:u w:val="none"/>
        </w:rPr>
        <w:t>.</w:t>
      </w:r>
    </w:p>
    <w:bookmarkEnd w:id="3"/>
    <w:bookmarkEnd w:id="4"/>
    <w:p w14:paraId="522198CB" w14:textId="6987DB6D" w:rsidR="0067263F" w:rsidRDefault="0067263F" w:rsidP="00BC2076">
      <w:pPr>
        <w:pStyle w:val="TSlneksmlouvy"/>
        <w:keepNext w:val="0"/>
        <w:numPr>
          <w:ilvl w:val="1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>Smlouvu je možné vypovědět písemně každou ze smluvních stran bez uvedení důvodu s měsíční výpovědní lhůtou, jejíž běh počne prvním dnem měsíce následujícího po</w:t>
      </w:r>
      <w:r w:rsidR="00416D92">
        <w:rPr>
          <w:rFonts w:cs="Arial"/>
          <w:b w:val="0"/>
          <w:szCs w:val="22"/>
          <w:u w:val="none"/>
        </w:rPr>
        <w:t> </w:t>
      </w:r>
      <w:r>
        <w:rPr>
          <w:rFonts w:cs="Arial"/>
          <w:b w:val="0"/>
          <w:szCs w:val="22"/>
          <w:u w:val="none"/>
        </w:rPr>
        <w:t>doručení písemné výpovědi druhé straně.</w:t>
      </w:r>
    </w:p>
    <w:p w14:paraId="274E356F" w14:textId="2521BF01" w:rsidR="00C15E8B" w:rsidRDefault="00EB3CF2" w:rsidP="003739F4">
      <w:pPr>
        <w:spacing w:line="276" w:lineRule="auto"/>
        <w:rPr>
          <w:szCs w:val="22"/>
          <w:lang w:eastAsia="en-US"/>
        </w:rPr>
      </w:pPr>
      <w:r>
        <w:rPr>
          <w:lang w:eastAsia="en-US"/>
        </w:rPr>
        <w:t xml:space="preserve">3. 3     </w:t>
      </w:r>
      <w:r w:rsidR="00C15E8B">
        <w:rPr>
          <w:lang w:eastAsia="en-US"/>
        </w:rPr>
        <w:t xml:space="preserve">Objednatel je </w:t>
      </w:r>
      <w:r w:rsidR="00C15E8B">
        <w:t xml:space="preserve">též </w:t>
      </w:r>
      <w:r w:rsidR="00C15E8B">
        <w:rPr>
          <w:lang w:eastAsia="en-US"/>
        </w:rPr>
        <w:t>oprávněn od smlouvy odstoupit, a to z těchto důvodů</w:t>
      </w:r>
      <w:r w:rsidR="00C15E8B">
        <w:t>:</w:t>
      </w:r>
      <w:r w:rsidR="00C15E8B">
        <w:rPr>
          <w:szCs w:val="22"/>
          <w:lang w:eastAsia="en-US"/>
        </w:rPr>
        <w:t xml:space="preserve"> </w:t>
      </w:r>
    </w:p>
    <w:p w14:paraId="7E64B6CA" w14:textId="24B1153F" w:rsidR="00C15E8B" w:rsidRDefault="00C15E8B" w:rsidP="00BC2076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Opakovaného hrubého porušení či nesplnění povinností poskytovatele vyplývající z této smlouvy, přičemž opakovaným porušením se rozumí nejméně třetí porušení, jakékoliv povinnosti vyplývající z této smlouvy, aniž by se muselo jednat o porušení stejné povinnosti. Poskytovatel musí být na nesplnění konkrétních povinností vždy písemně upozorněn.</w:t>
      </w:r>
    </w:p>
    <w:p w14:paraId="78C570EB" w14:textId="77777777" w:rsidR="00C15E8B" w:rsidRDefault="00C15E8B" w:rsidP="00BC2076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Neschválení částky ze státního rozpočtu, která je potřebná k úhradě za plnění poskytované dle této smlouvy.</w:t>
      </w:r>
    </w:p>
    <w:p w14:paraId="4989EC38" w14:textId="20B1C048" w:rsidR="00C15E8B" w:rsidRDefault="00C15E8B" w:rsidP="00BC2076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Vůči majetku poskytovatele probíhá insolvenční řízení, v </w:t>
      </w:r>
      <w:proofErr w:type="spellStart"/>
      <w:r>
        <w:rPr>
          <w:rFonts w:cs="Arial"/>
          <w:szCs w:val="22"/>
          <w:lang w:eastAsia="en-US"/>
        </w:rPr>
        <w:t>něnmž</w:t>
      </w:r>
      <w:proofErr w:type="spellEnd"/>
      <w:r>
        <w:rPr>
          <w:rFonts w:cs="Arial"/>
          <w:szCs w:val="22"/>
          <w:lang w:eastAsia="en-US"/>
        </w:rPr>
        <w:t xml:space="preserve"> bylo vydáno rozhodnutí o úpadku.</w:t>
      </w:r>
    </w:p>
    <w:p w14:paraId="4B37FC21" w14:textId="040CDE92" w:rsidR="00C15E8B" w:rsidRDefault="00C15E8B" w:rsidP="00BC2076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Poskytovatel vstoupí do likvidace.</w:t>
      </w:r>
    </w:p>
    <w:p w14:paraId="3DD06B62" w14:textId="5C7801E5" w:rsidR="00C15E8B" w:rsidRDefault="00C15E8B" w:rsidP="00BC2076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Nastane vyšší moc, kdy dojde k okolnostem, které nemohou smluvní strany ovlivnit, a které zcela, anebo na dobu delší než 90 dnů znemožní některé ze</w:t>
      </w:r>
      <w:r w:rsidR="00416D92">
        <w:rPr>
          <w:rFonts w:cs="Arial"/>
          <w:szCs w:val="22"/>
          <w:lang w:eastAsia="en-US"/>
        </w:rPr>
        <w:t> </w:t>
      </w:r>
      <w:r>
        <w:rPr>
          <w:rFonts w:cs="Arial"/>
          <w:szCs w:val="22"/>
          <w:lang w:eastAsia="en-US"/>
        </w:rPr>
        <w:t>smluvních stran plnit své závazky ze smlouvy.</w:t>
      </w:r>
    </w:p>
    <w:p w14:paraId="7FB46FEE" w14:textId="77777777" w:rsidR="00C15E8B" w:rsidRDefault="00C15E8B" w:rsidP="003739F4">
      <w:pPr>
        <w:spacing w:line="288" w:lineRule="auto"/>
        <w:ind w:left="708" w:hanging="708"/>
        <w:jc w:val="both"/>
        <w:outlineLvl w:val="0"/>
        <w:rPr>
          <w:rFonts w:cs="Arial"/>
          <w:lang w:eastAsia="en-US"/>
        </w:rPr>
      </w:pPr>
      <w:r>
        <w:rPr>
          <w:rFonts w:cs="Arial"/>
          <w:lang w:eastAsia="en-US"/>
        </w:rPr>
        <w:t>3.4</w:t>
      </w:r>
      <w:r>
        <w:rPr>
          <w:rFonts w:cs="Arial"/>
          <w:lang w:eastAsia="en-US"/>
        </w:rPr>
        <w:tab/>
        <w:t>Odstoupení od této smlouvy bude oznámeno písemně prostřednictvím datové schránky, případně formou doporučeného dopisu s doručenkou. Účinky odstoupení od této smlouvy nastávají dnem doručení oznámení o odstoupení druhé straně.</w:t>
      </w:r>
    </w:p>
    <w:p w14:paraId="4836FBCA" w14:textId="53A29264" w:rsidR="00C15E8B" w:rsidRDefault="00C15E8B" w:rsidP="003739F4">
      <w:pPr>
        <w:spacing w:line="288" w:lineRule="auto"/>
        <w:ind w:left="708" w:hanging="708"/>
        <w:jc w:val="both"/>
        <w:outlineLvl w:val="0"/>
        <w:rPr>
          <w:rFonts w:cs="Arial"/>
        </w:rPr>
      </w:pPr>
      <w:r>
        <w:rPr>
          <w:rFonts w:cs="Arial"/>
          <w:lang w:eastAsia="en-US"/>
        </w:rPr>
        <w:t>3.5</w:t>
      </w:r>
      <w:r>
        <w:rPr>
          <w:rFonts w:cs="Arial"/>
          <w:lang w:eastAsia="en-US"/>
        </w:rPr>
        <w:tab/>
        <w:t xml:space="preserve">V případě odstoupení či po doručení výpovědi (ať už ze strany objednatele nebo </w:t>
      </w:r>
      <w:proofErr w:type="gramStart"/>
      <w:r>
        <w:rPr>
          <w:rFonts w:cs="Arial"/>
          <w:lang w:eastAsia="en-US"/>
        </w:rPr>
        <w:t>poskytovatele )</w:t>
      </w:r>
      <w:proofErr w:type="gramEnd"/>
      <w:r>
        <w:rPr>
          <w:rFonts w:cs="Arial"/>
          <w:lang w:eastAsia="en-US"/>
        </w:rPr>
        <w:t xml:space="preserve"> je poskytovatel povinen učinit veškerá opatření potřebná k tomu, aby se zabránilo vzniku škody bezprostředně hrozící objednateli nedokončením služeb podle této smlouvy.  </w:t>
      </w:r>
    </w:p>
    <w:p w14:paraId="5595457A" w14:textId="77777777" w:rsidR="00C15E8B" w:rsidRPr="00322712" w:rsidRDefault="00C15E8B" w:rsidP="003739F4">
      <w:pPr>
        <w:rPr>
          <w:rFonts w:cs="Arial"/>
          <w:szCs w:val="22"/>
        </w:rPr>
      </w:pPr>
    </w:p>
    <w:p w14:paraId="47BE6F2C" w14:textId="77777777" w:rsidR="00236919" w:rsidRPr="00DA0CB7" w:rsidRDefault="00236919" w:rsidP="003739F4">
      <w:pPr>
        <w:pStyle w:val="l-L1"/>
        <w:spacing w:before="0" w:after="12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</w:r>
      <w:r w:rsidR="008960AA" w:rsidRPr="00DA0CB7">
        <w:rPr>
          <w:rFonts w:ascii="Arial" w:hAnsi="Arial" w:cs="Arial"/>
          <w:szCs w:val="22"/>
        </w:rPr>
        <w:t>Cena a způsob platby</w:t>
      </w:r>
    </w:p>
    <w:p w14:paraId="52C2FEE4" w14:textId="71F29F3E" w:rsidR="00F07F93" w:rsidRPr="002232F8" w:rsidRDefault="00F07F93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 xml:space="preserve">Měsíční cena za služby dle této smlouvy je stanovena na částku </w:t>
      </w:r>
      <w:r w:rsidRPr="002232F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</w:t>
      </w:r>
      <w:proofErr w:type="gramStart"/>
      <w:r w:rsidRPr="002232F8">
        <w:rPr>
          <w:rFonts w:ascii="Arial" w:hAnsi="Arial" w:cs="Arial"/>
          <w:bCs/>
          <w:snapToGrid w:val="0"/>
          <w:szCs w:val="22"/>
          <w:highlight w:val="yellow"/>
          <w:lang w:val="en-US"/>
        </w:rPr>
        <w:t>]</w:t>
      </w:r>
      <w:r w:rsidRPr="002232F8">
        <w:rPr>
          <w:rStyle w:val="l-L2Char"/>
          <w:rFonts w:cs="Arial"/>
          <w:szCs w:val="22"/>
          <w:u w:val="none"/>
        </w:rPr>
        <w:t>,-</w:t>
      </w:r>
      <w:proofErr w:type="gramEnd"/>
      <w:r w:rsidRPr="002232F8">
        <w:rPr>
          <w:rStyle w:val="l-L2Char"/>
          <w:rFonts w:cs="Arial"/>
          <w:szCs w:val="22"/>
          <w:u w:val="none"/>
        </w:rPr>
        <w:t xml:space="preserve"> Kč bez DPH (tj. </w:t>
      </w:r>
      <w:r w:rsidRPr="002232F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Pr="002232F8">
        <w:rPr>
          <w:rStyle w:val="l-L2Char"/>
          <w:rFonts w:cs="Arial"/>
          <w:szCs w:val="22"/>
          <w:u w:val="none"/>
        </w:rPr>
        <w:t xml:space="preserve">,- Kč s DPH). </w:t>
      </w:r>
      <w:r w:rsidRPr="002232F8">
        <w:rPr>
          <w:rStyle w:val="l-L2Char"/>
          <w:rFonts w:cs="Arial"/>
          <w:b w:val="0"/>
          <w:szCs w:val="22"/>
          <w:u w:val="none"/>
        </w:rPr>
        <w:t xml:space="preserve">DPH bude účtována v příslušné výši stanovené zákonem. </w:t>
      </w:r>
      <w:r w:rsidRPr="002232F8">
        <w:rPr>
          <w:rFonts w:ascii="Arial" w:hAnsi="Arial" w:cs="Arial"/>
          <w:b w:val="0"/>
          <w:u w:val="none"/>
        </w:rPr>
        <w:t xml:space="preserve">Objednatel zaplatí poskytovateli za řádné provedení pravidelného úklidu specifikovaného v této smlouvě, přičemž smluvní strany budou vycházet z jednotkových cen uvedených v příloze č. 1, č. 2a a č. 2b této smlouvy.  </w:t>
      </w:r>
      <w:r w:rsidRPr="002232F8">
        <w:rPr>
          <w:rStyle w:val="l-L2Char"/>
          <w:rFonts w:cs="Arial"/>
          <w:b w:val="0"/>
          <w:szCs w:val="22"/>
          <w:u w:val="none"/>
        </w:rPr>
        <w:t>Cena za služby bude fakturována podle skutečně provedených prací.</w:t>
      </w:r>
    </w:p>
    <w:p w14:paraId="58857054" w14:textId="36406952" w:rsidR="003168D3" w:rsidRDefault="003168D3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K fakturované cen</w:t>
      </w:r>
      <w:r w:rsidR="0076768E">
        <w:rPr>
          <w:rStyle w:val="l-L2Char"/>
          <w:rFonts w:cs="Arial"/>
          <w:b w:val="0"/>
          <w:szCs w:val="22"/>
          <w:u w:val="none"/>
        </w:rPr>
        <w:t>ě</w:t>
      </w:r>
      <w:r>
        <w:rPr>
          <w:rStyle w:val="l-L2Char"/>
          <w:rFonts w:cs="Arial"/>
          <w:b w:val="0"/>
          <w:szCs w:val="22"/>
          <w:u w:val="none"/>
        </w:rPr>
        <w:t xml:space="preserve"> bude účtována DPH v sazbách platných v den uskutečnění zdanitelného plnění.</w:t>
      </w:r>
    </w:p>
    <w:p w14:paraId="60719B2E" w14:textId="0A5352B6" w:rsidR="003168D3" w:rsidRDefault="003168D3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Cena za služby zahrnuje veškeré náklady – personální, materiálně technické, ostatní režijní náklady a přiměřený zisk </w:t>
      </w:r>
      <w:r w:rsidR="00D17B12">
        <w:rPr>
          <w:rStyle w:val="l-L2Char"/>
          <w:rFonts w:cs="Arial"/>
          <w:b w:val="0"/>
          <w:szCs w:val="22"/>
          <w:u w:val="none"/>
        </w:rPr>
        <w:t>Poskytovatele</w:t>
      </w:r>
      <w:r>
        <w:rPr>
          <w:rStyle w:val="l-L2Char"/>
          <w:rFonts w:cs="Arial"/>
          <w:b w:val="0"/>
          <w:szCs w:val="22"/>
          <w:u w:val="none"/>
        </w:rPr>
        <w:t xml:space="preserve"> a je konečná</w:t>
      </w:r>
      <w:r w:rsidR="00EB3CF2">
        <w:rPr>
          <w:rStyle w:val="l-L2Char"/>
          <w:rFonts w:cs="Arial"/>
          <w:b w:val="0"/>
          <w:szCs w:val="22"/>
          <w:u w:val="none"/>
        </w:rPr>
        <w:t xml:space="preserve"> a nepřekročitelná</w:t>
      </w:r>
      <w:r>
        <w:rPr>
          <w:rStyle w:val="l-L2Char"/>
          <w:rFonts w:cs="Arial"/>
          <w:b w:val="0"/>
          <w:szCs w:val="22"/>
          <w:u w:val="none"/>
        </w:rPr>
        <w:t>.</w:t>
      </w:r>
    </w:p>
    <w:p w14:paraId="5BA65603" w14:textId="2A241ABA" w:rsidR="003168D3" w:rsidRPr="009A59FF" w:rsidRDefault="003168D3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 xml:space="preserve">Cena </w:t>
      </w:r>
      <w:r w:rsidR="00C32E36" w:rsidRPr="004A7944">
        <w:rPr>
          <w:rStyle w:val="l-L2Char"/>
          <w:rFonts w:cs="Arial"/>
          <w:b w:val="0"/>
          <w:szCs w:val="22"/>
          <w:u w:val="none"/>
        </w:rPr>
        <w:t>ne</w:t>
      </w:r>
      <w:r w:rsidRPr="004A7944">
        <w:rPr>
          <w:rStyle w:val="l-L2Char"/>
          <w:rFonts w:cs="Arial"/>
          <w:b w:val="0"/>
          <w:szCs w:val="22"/>
          <w:u w:val="none"/>
        </w:rPr>
        <w:t>z</w:t>
      </w:r>
      <w:r w:rsidRPr="009A59FF">
        <w:rPr>
          <w:rStyle w:val="l-L2Char"/>
          <w:rFonts w:cs="Arial"/>
          <w:b w:val="0"/>
          <w:szCs w:val="22"/>
          <w:u w:val="none"/>
        </w:rPr>
        <w:t xml:space="preserve">ahrnuje </w:t>
      </w:r>
      <w:r w:rsidR="007110AE" w:rsidRPr="009A59FF">
        <w:rPr>
          <w:rStyle w:val="l-L2Char"/>
          <w:rFonts w:cs="Arial"/>
          <w:b w:val="0"/>
          <w:szCs w:val="22"/>
          <w:u w:val="none"/>
        </w:rPr>
        <w:t xml:space="preserve">doplňované </w:t>
      </w:r>
      <w:r w:rsidRPr="009A59FF">
        <w:rPr>
          <w:rStyle w:val="l-L2Char"/>
          <w:rFonts w:cs="Arial"/>
          <w:b w:val="0"/>
          <w:szCs w:val="22"/>
          <w:u w:val="none"/>
        </w:rPr>
        <w:t>hygienické potřeby (toaletní papíry, mýdla, papírové ručníky)</w:t>
      </w:r>
      <w:r w:rsidR="0076768E">
        <w:rPr>
          <w:rStyle w:val="l-L2Char"/>
          <w:rFonts w:cs="Arial"/>
          <w:b w:val="0"/>
          <w:szCs w:val="22"/>
          <w:u w:val="none"/>
        </w:rPr>
        <w:t>, které zajistí objednatel</w:t>
      </w:r>
      <w:r w:rsidRPr="009A59FF">
        <w:rPr>
          <w:rStyle w:val="l-L2Char"/>
          <w:rFonts w:cs="Arial"/>
          <w:b w:val="0"/>
          <w:szCs w:val="22"/>
          <w:u w:val="none"/>
        </w:rPr>
        <w:t>.</w:t>
      </w:r>
    </w:p>
    <w:p w14:paraId="526ABDE6" w14:textId="2CF2845B" w:rsidR="003168D3" w:rsidRDefault="003168D3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Pokud si Objednatel vyžádá další práce, služby, popř. zboží nad rámec této Smlouvy, uplatní svůj požadavek formou písemné objednávky u </w:t>
      </w:r>
      <w:r w:rsidR="007110AE">
        <w:rPr>
          <w:rStyle w:val="l-L2Char"/>
          <w:rFonts w:cs="Arial"/>
          <w:b w:val="0"/>
          <w:szCs w:val="22"/>
          <w:u w:val="none"/>
        </w:rPr>
        <w:t>Poskytovatele</w:t>
      </w:r>
      <w:r>
        <w:rPr>
          <w:rStyle w:val="l-L2Char"/>
          <w:rFonts w:cs="Arial"/>
          <w:b w:val="0"/>
          <w:szCs w:val="22"/>
          <w:u w:val="none"/>
        </w:rPr>
        <w:t>, a to alespoň 14 dní před požadovaným termínem dodání. Cena za tyto práce, služby nebo zboží bude stanovena na základě vzájemné dohody.</w:t>
      </w:r>
    </w:p>
    <w:p w14:paraId="4E9EA7BD" w14:textId="6458B931" w:rsidR="003168D3" w:rsidRDefault="003168D3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Smluvní cena a další částky za zvláštní práce a služby jsou hrazeny měsíčně zpětně na</w:t>
      </w:r>
      <w:r w:rsidR="00416D92">
        <w:rPr>
          <w:rStyle w:val="l-L2Char"/>
          <w:rFonts w:cs="Arial"/>
          <w:b w:val="0"/>
          <w:szCs w:val="22"/>
          <w:u w:val="none"/>
        </w:rPr>
        <w:t> </w:t>
      </w:r>
      <w:r>
        <w:rPr>
          <w:rStyle w:val="l-L2Char"/>
          <w:rFonts w:cs="Arial"/>
          <w:b w:val="0"/>
          <w:szCs w:val="22"/>
          <w:u w:val="none"/>
        </w:rPr>
        <w:t xml:space="preserve">základě daňového dokladu </w:t>
      </w:r>
      <w:r w:rsidR="007110AE">
        <w:rPr>
          <w:rStyle w:val="l-L2Char"/>
          <w:rFonts w:cs="Arial"/>
          <w:b w:val="0"/>
          <w:szCs w:val="22"/>
          <w:u w:val="none"/>
        </w:rPr>
        <w:t>Poskytovatele</w:t>
      </w:r>
      <w:r>
        <w:rPr>
          <w:rStyle w:val="l-L2Char"/>
          <w:rFonts w:cs="Arial"/>
          <w:b w:val="0"/>
          <w:szCs w:val="22"/>
          <w:u w:val="none"/>
        </w:rPr>
        <w:t xml:space="preserve">. </w:t>
      </w:r>
      <w:r w:rsidRPr="009A59FF">
        <w:rPr>
          <w:rStyle w:val="l-L2Char"/>
          <w:rFonts w:cs="Arial"/>
          <w:b w:val="0"/>
          <w:szCs w:val="22"/>
          <w:u w:val="none"/>
        </w:rPr>
        <w:t xml:space="preserve">Cenová specifikace prováděných služeb je konkretizována v Příloze č. </w:t>
      </w:r>
      <w:r w:rsidR="003739F4">
        <w:rPr>
          <w:rStyle w:val="l-L2Char"/>
          <w:rFonts w:cs="Arial"/>
          <w:b w:val="0"/>
          <w:szCs w:val="22"/>
          <w:u w:val="none"/>
        </w:rPr>
        <w:t xml:space="preserve">2a a </w:t>
      </w:r>
      <w:proofErr w:type="gramStart"/>
      <w:r w:rsidR="003739F4">
        <w:rPr>
          <w:rStyle w:val="l-L2Char"/>
          <w:rFonts w:cs="Arial"/>
          <w:b w:val="0"/>
          <w:szCs w:val="22"/>
          <w:u w:val="none"/>
        </w:rPr>
        <w:t>2b</w:t>
      </w:r>
      <w:proofErr w:type="gramEnd"/>
      <w:r w:rsidRPr="009A59FF">
        <w:rPr>
          <w:rStyle w:val="l-L2Char"/>
          <w:rFonts w:cs="Arial"/>
          <w:b w:val="0"/>
          <w:szCs w:val="22"/>
          <w:u w:val="none"/>
        </w:rPr>
        <w:t xml:space="preserve"> k této smlouvě.</w:t>
      </w:r>
      <w:r w:rsidR="00BD453F">
        <w:rPr>
          <w:rStyle w:val="l-L2Char"/>
          <w:rFonts w:cs="Arial"/>
          <w:b w:val="0"/>
          <w:szCs w:val="22"/>
          <w:u w:val="none"/>
        </w:rPr>
        <w:t xml:space="preserve"> Podkladem k fakturaci bude Objednatelem odsouhlasený rozsah poskytnutých služeb v daném měsíci.</w:t>
      </w:r>
    </w:p>
    <w:p w14:paraId="6F09F5F0" w14:textId="77777777" w:rsidR="00F07F93" w:rsidRPr="002232F8" w:rsidRDefault="00F07F93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 xml:space="preserve">K převzetí provedených prací úklidu a faktury </w:t>
      </w:r>
      <w:proofErr w:type="spellStart"/>
      <w:r w:rsidRPr="002232F8">
        <w:rPr>
          <w:rStyle w:val="l-L2Char"/>
          <w:rFonts w:cs="Arial"/>
          <w:b w:val="0"/>
          <w:szCs w:val="22"/>
          <w:u w:val="none"/>
        </w:rPr>
        <w:t>objendatel</w:t>
      </w:r>
      <w:proofErr w:type="spellEnd"/>
      <w:r w:rsidRPr="002232F8">
        <w:rPr>
          <w:rStyle w:val="l-L2Char"/>
          <w:rFonts w:cs="Arial"/>
          <w:b w:val="0"/>
          <w:szCs w:val="22"/>
          <w:u w:val="none"/>
        </w:rPr>
        <w:t xml:space="preserve"> pověřuje</w:t>
      </w:r>
    </w:p>
    <w:p w14:paraId="6C2CF457" w14:textId="77777777" w:rsidR="00F07F93" w:rsidRPr="002232F8" w:rsidRDefault="00F07F93" w:rsidP="00BC2076">
      <w:pPr>
        <w:pStyle w:val="l-L1"/>
        <w:numPr>
          <w:ilvl w:val="0"/>
          <w:numId w:val="6"/>
        </w:numPr>
        <w:spacing w:before="0" w:after="120"/>
        <w:ind w:left="993" w:hanging="142"/>
        <w:jc w:val="left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 xml:space="preserve">Za KPÚ pro Královéhradecký kraj, </w:t>
      </w:r>
      <w:proofErr w:type="spellStart"/>
      <w:r w:rsidRPr="002232F8">
        <w:rPr>
          <w:rStyle w:val="l-L2Char"/>
          <w:rFonts w:cs="Arial"/>
          <w:b w:val="0"/>
          <w:szCs w:val="22"/>
          <w:u w:val="none"/>
        </w:rPr>
        <w:t>Kdylinovská</w:t>
      </w:r>
      <w:proofErr w:type="spellEnd"/>
      <w:r w:rsidRPr="002232F8">
        <w:rPr>
          <w:rStyle w:val="l-L2Char"/>
          <w:rFonts w:cs="Arial"/>
          <w:b w:val="0"/>
          <w:szCs w:val="22"/>
          <w:u w:val="none"/>
        </w:rPr>
        <w:t xml:space="preserve"> 245 – Ing. Pavel Fajfr, vedoucí oddělení správy majetku státu</w:t>
      </w:r>
    </w:p>
    <w:p w14:paraId="13A6AD10" w14:textId="77777777" w:rsidR="00F07F93" w:rsidRPr="002232F8" w:rsidRDefault="00F07F93" w:rsidP="00BC2076">
      <w:pPr>
        <w:pStyle w:val="l-L1"/>
        <w:numPr>
          <w:ilvl w:val="0"/>
          <w:numId w:val="6"/>
        </w:numPr>
        <w:spacing w:before="0" w:after="120"/>
        <w:ind w:left="993" w:hanging="142"/>
        <w:jc w:val="left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Za Pobočku Hradec Králové, Haškova 245 – Dipl.-Ing. et Ing. Jaroslav Novotný, vedoucí Pobočky Hradec Králové</w:t>
      </w:r>
    </w:p>
    <w:p w14:paraId="34C546DD" w14:textId="6BFA7440" w:rsidR="004E7756" w:rsidRPr="002232F8" w:rsidRDefault="004E7756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 xml:space="preserve">Na faktuře pro </w:t>
      </w:r>
      <w:r w:rsidR="00223460" w:rsidRPr="002232F8">
        <w:rPr>
          <w:rStyle w:val="l-L2Char"/>
          <w:rFonts w:cs="Arial"/>
          <w:b w:val="0"/>
          <w:szCs w:val="22"/>
          <w:u w:val="none"/>
        </w:rPr>
        <w:t>O</w:t>
      </w:r>
      <w:r w:rsidRPr="002232F8">
        <w:rPr>
          <w:rStyle w:val="l-L2Char"/>
          <w:rFonts w:cs="Arial"/>
          <w:b w:val="0"/>
          <w:szCs w:val="22"/>
          <w:u w:val="none"/>
        </w:rPr>
        <w:t xml:space="preserve">bjednatele bude </w:t>
      </w:r>
      <w:r w:rsidR="00D17B12" w:rsidRPr="002232F8">
        <w:rPr>
          <w:rStyle w:val="l-L2Char"/>
          <w:rFonts w:cs="Arial"/>
          <w:b w:val="0"/>
          <w:szCs w:val="22"/>
          <w:u w:val="none"/>
        </w:rPr>
        <w:t>Poskytovatel</w:t>
      </w:r>
      <w:r w:rsidRPr="002232F8">
        <w:rPr>
          <w:rStyle w:val="l-L2Char"/>
          <w:rFonts w:cs="Arial"/>
          <w:b w:val="0"/>
          <w:szCs w:val="22"/>
          <w:u w:val="none"/>
        </w:rPr>
        <w:t xml:space="preserve"> uvádět:</w:t>
      </w:r>
    </w:p>
    <w:p w14:paraId="0F3C6647" w14:textId="3950FD43" w:rsidR="004E7756" w:rsidRPr="002232F8" w:rsidRDefault="004E7756" w:rsidP="002D5E38">
      <w:pPr>
        <w:pStyle w:val="l-L1"/>
        <w:keepNext w:val="0"/>
        <w:numPr>
          <w:ilvl w:val="0"/>
          <w:numId w:val="0"/>
        </w:numPr>
        <w:spacing w:before="0" w:after="120"/>
        <w:ind w:left="1985" w:hanging="1193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2232F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2232F8">
        <w:rPr>
          <w:rStyle w:val="l-L2Char"/>
          <w:rFonts w:cs="Arial"/>
          <w:b w:val="0"/>
          <w:szCs w:val="22"/>
          <w:u w:val="none"/>
        </w:rPr>
        <w:t>, PSČ 130 00, IČ</w:t>
      </w:r>
      <w:r w:rsidR="00D73CCB">
        <w:rPr>
          <w:rStyle w:val="l-L2Char"/>
          <w:rFonts w:cs="Arial"/>
          <w:b w:val="0"/>
          <w:szCs w:val="22"/>
          <w:u w:val="none"/>
        </w:rPr>
        <w:t>O:</w:t>
      </w:r>
      <w:r w:rsidRPr="002232F8">
        <w:rPr>
          <w:rStyle w:val="l-L2Char"/>
          <w:rFonts w:cs="Arial"/>
          <w:b w:val="0"/>
          <w:szCs w:val="22"/>
          <w:u w:val="none"/>
        </w:rPr>
        <w:t> 013</w:t>
      </w:r>
      <w:r w:rsidR="00D73CCB">
        <w:rPr>
          <w:rStyle w:val="l-L2Char"/>
          <w:rFonts w:cs="Arial"/>
          <w:b w:val="0"/>
          <w:szCs w:val="22"/>
          <w:u w:val="none"/>
        </w:rPr>
        <w:t> </w:t>
      </w:r>
      <w:r w:rsidRPr="002232F8">
        <w:rPr>
          <w:rStyle w:val="l-L2Char"/>
          <w:rFonts w:cs="Arial"/>
          <w:b w:val="0"/>
          <w:szCs w:val="22"/>
          <w:u w:val="none"/>
        </w:rPr>
        <w:t>12</w:t>
      </w:r>
      <w:r w:rsidR="00D73CCB">
        <w:rPr>
          <w:rStyle w:val="l-L2Char"/>
          <w:rFonts w:cs="Arial"/>
          <w:b w:val="0"/>
          <w:szCs w:val="22"/>
          <w:u w:val="none"/>
        </w:rPr>
        <w:t xml:space="preserve"> </w:t>
      </w:r>
      <w:r w:rsidRPr="002232F8">
        <w:rPr>
          <w:rStyle w:val="l-L2Char"/>
          <w:rFonts w:cs="Arial"/>
          <w:b w:val="0"/>
          <w:szCs w:val="22"/>
          <w:u w:val="none"/>
        </w:rPr>
        <w:t>774</w:t>
      </w:r>
    </w:p>
    <w:p w14:paraId="1B2C6B0A" w14:textId="62ED59CD" w:rsidR="004E7756" w:rsidRPr="002232F8" w:rsidRDefault="004E7756" w:rsidP="002D5E38">
      <w:pPr>
        <w:pStyle w:val="l-L1"/>
        <w:keepNext w:val="0"/>
        <w:numPr>
          <w:ilvl w:val="0"/>
          <w:numId w:val="0"/>
        </w:numPr>
        <w:spacing w:before="0" w:after="120"/>
        <w:ind w:left="1985" w:hanging="1193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</w:t>
      </w:r>
      <w:r w:rsidR="003739F4" w:rsidRPr="002232F8">
        <w:rPr>
          <w:rStyle w:val="l-L2Char"/>
          <w:rFonts w:cs="Arial"/>
          <w:b w:val="0"/>
          <w:szCs w:val="22"/>
          <w:u w:val="none"/>
        </w:rPr>
        <w:t>Krajský pozemkový úřad pro</w:t>
      </w:r>
      <w:r w:rsidR="00D73CCB">
        <w:rPr>
          <w:rStyle w:val="l-L2Char"/>
          <w:rFonts w:cs="Arial"/>
          <w:b w:val="0"/>
          <w:szCs w:val="22"/>
          <w:u w:val="none"/>
        </w:rPr>
        <w:t> </w:t>
      </w:r>
      <w:r w:rsidR="003739F4" w:rsidRPr="002232F8">
        <w:rPr>
          <w:rStyle w:val="l-L2Char"/>
          <w:rFonts w:cs="Arial"/>
          <w:b w:val="0"/>
          <w:szCs w:val="22"/>
          <w:u w:val="none"/>
        </w:rPr>
        <w:t>Královéhradecký kraj, Kydlinovská 245, 503 01 Hradec Králové</w:t>
      </w:r>
    </w:p>
    <w:p w14:paraId="42DC6990" w14:textId="44F1A893" w:rsidR="00640E7B" w:rsidRPr="002232F8" w:rsidRDefault="00640E7B" w:rsidP="003739F4">
      <w:pPr>
        <w:pStyle w:val="l-L1"/>
        <w:keepNext w:val="0"/>
        <w:numPr>
          <w:ilvl w:val="0"/>
          <w:numId w:val="0"/>
        </w:numPr>
        <w:spacing w:before="0" w:after="120"/>
        <w:ind w:left="732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Faktura za měsíční služby bude rozdělena na 2 položky:</w:t>
      </w:r>
    </w:p>
    <w:p w14:paraId="33CAF425" w14:textId="77777777" w:rsidR="003739F4" w:rsidRPr="002232F8" w:rsidRDefault="00640E7B" w:rsidP="00BC2076">
      <w:pPr>
        <w:pStyle w:val="l-L1"/>
        <w:keepNext w:val="0"/>
        <w:numPr>
          <w:ilvl w:val="0"/>
          <w:numId w:val="4"/>
        </w:numPr>
        <w:spacing w:before="0" w:after="120"/>
        <w:ind w:left="2268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 xml:space="preserve">Úklid </w:t>
      </w:r>
      <w:r w:rsidR="003739F4" w:rsidRPr="002232F8">
        <w:rPr>
          <w:rStyle w:val="l-L2Char"/>
          <w:rFonts w:cs="Arial"/>
          <w:b w:val="0"/>
          <w:szCs w:val="22"/>
          <w:u w:val="none"/>
        </w:rPr>
        <w:t>KPÚ pro Královéhradecký kraj, Kydlinovská 245</w:t>
      </w:r>
    </w:p>
    <w:p w14:paraId="7433BF88" w14:textId="77777777" w:rsidR="003739F4" w:rsidRPr="002232F8" w:rsidRDefault="003739F4" w:rsidP="00BC2076">
      <w:pPr>
        <w:pStyle w:val="l-L1"/>
        <w:keepNext w:val="0"/>
        <w:numPr>
          <w:ilvl w:val="0"/>
          <w:numId w:val="4"/>
        </w:numPr>
        <w:spacing w:before="0" w:after="120"/>
        <w:ind w:left="2268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Úklid Pobočky Hradec Králové, Haškova 357</w:t>
      </w:r>
    </w:p>
    <w:p w14:paraId="48362622" w14:textId="6666F548" w:rsidR="003168D3" w:rsidRPr="002232F8" w:rsidRDefault="004E7756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Splatnost</w:t>
      </w:r>
      <w:r w:rsidR="00F8792C" w:rsidRPr="002232F8">
        <w:rPr>
          <w:rStyle w:val="l-L2Char"/>
          <w:rFonts w:cs="Arial"/>
          <w:b w:val="0"/>
          <w:szCs w:val="22"/>
          <w:u w:val="none"/>
        </w:rPr>
        <w:t xml:space="preserve"> daňového dokladu za příslu</w:t>
      </w:r>
      <w:r w:rsidR="00906634" w:rsidRPr="002232F8">
        <w:rPr>
          <w:rStyle w:val="l-L2Char"/>
          <w:rFonts w:cs="Arial"/>
          <w:b w:val="0"/>
          <w:szCs w:val="22"/>
          <w:u w:val="none"/>
        </w:rPr>
        <w:t>š</w:t>
      </w:r>
      <w:r w:rsidR="00F8792C" w:rsidRPr="002232F8">
        <w:rPr>
          <w:rStyle w:val="l-L2Char"/>
          <w:rFonts w:cs="Arial"/>
          <w:b w:val="0"/>
          <w:szCs w:val="22"/>
          <w:u w:val="none"/>
        </w:rPr>
        <w:t>ný měsíc je do 30 dnů po doručení Objednateli, úrok z prodlení s placením daňových dokladů činí 0,01 % dlužné částky za každý den prodlení.</w:t>
      </w:r>
    </w:p>
    <w:p w14:paraId="6C16DC20" w14:textId="45F68DE7" w:rsidR="00C30DBF" w:rsidRPr="002232F8" w:rsidRDefault="00F8792C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Fonts w:ascii="Arial" w:hAnsi="Arial"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 xml:space="preserve">V případě opakovaného prodlení s platbou je </w:t>
      </w:r>
      <w:r w:rsidR="00D17B12" w:rsidRPr="002232F8">
        <w:rPr>
          <w:rStyle w:val="l-L2Char"/>
          <w:rFonts w:cs="Arial"/>
          <w:b w:val="0"/>
          <w:szCs w:val="22"/>
          <w:u w:val="none"/>
        </w:rPr>
        <w:t>Poskytovatel</w:t>
      </w:r>
      <w:r w:rsidRPr="002232F8">
        <w:rPr>
          <w:rStyle w:val="l-L2Char"/>
          <w:rFonts w:cs="Arial"/>
          <w:b w:val="0"/>
          <w:szCs w:val="22"/>
          <w:u w:val="none"/>
        </w:rPr>
        <w:t xml:space="preserve"> oprávněn přerušit výkon poskytovaných služeb.</w:t>
      </w:r>
      <w:r w:rsidR="00C30DBF" w:rsidRPr="002232F8">
        <w:rPr>
          <w:rFonts w:cs="Arial"/>
          <w:b w:val="0"/>
          <w:szCs w:val="22"/>
          <w:u w:val="none"/>
        </w:rPr>
        <w:t xml:space="preserve"> </w:t>
      </w:r>
    </w:p>
    <w:p w14:paraId="08597CF7" w14:textId="77A3480B" w:rsidR="00532A42" w:rsidRPr="005A08A7" w:rsidRDefault="00532A42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2232F8">
        <w:rPr>
          <w:rStyle w:val="l-L2Char"/>
          <w:rFonts w:cs="Arial"/>
          <w:b w:val="0"/>
          <w:szCs w:val="22"/>
          <w:u w:val="none"/>
        </w:rPr>
        <w:t>. F</w:t>
      </w:r>
      <w:r w:rsidRPr="002232F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2232F8">
        <w:rPr>
          <w:rStyle w:val="l-L2Char"/>
          <w:rFonts w:cs="Arial"/>
          <w:b w:val="0"/>
          <w:szCs w:val="22"/>
          <w:u w:val="none"/>
        </w:rPr>
        <w:t>435</w:t>
      </w:r>
      <w:r w:rsidRPr="002232F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2232F8">
        <w:rPr>
          <w:rStyle w:val="l-L2Char"/>
          <w:rFonts w:cs="Arial"/>
          <w:b w:val="0"/>
          <w:szCs w:val="22"/>
          <w:u w:val="none"/>
        </w:rPr>
        <w:t>občanského</w:t>
      </w:r>
      <w:r w:rsidRPr="002232F8">
        <w:rPr>
          <w:rStyle w:val="l-L2Char"/>
          <w:rFonts w:cs="Arial"/>
          <w:b w:val="0"/>
          <w:szCs w:val="22"/>
          <w:u w:val="none"/>
        </w:rPr>
        <w:t xml:space="preserve"> zákoníku a jako daňový d</w:t>
      </w:r>
      <w:r w:rsidR="00F960C9" w:rsidRPr="002232F8">
        <w:rPr>
          <w:rStyle w:val="l-L2Char"/>
          <w:rFonts w:cs="Arial"/>
          <w:b w:val="0"/>
          <w:szCs w:val="22"/>
          <w:u w:val="none"/>
        </w:rPr>
        <w:t xml:space="preserve">oklad </w:t>
      </w:r>
      <w:r w:rsidR="00F960C9">
        <w:rPr>
          <w:rStyle w:val="l-L2Char"/>
          <w:rFonts w:cs="Arial"/>
          <w:b w:val="0"/>
          <w:szCs w:val="22"/>
          <w:u w:val="none"/>
        </w:rPr>
        <w:t>i náležitosti stanovené v § </w:t>
      </w:r>
      <w:r w:rsidR="00D17B12">
        <w:rPr>
          <w:rStyle w:val="l-L2Char"/>
          <w:rFonts w:cs="Arial"/>
          <w:b w:val="0"/>
          <w:szCs w:val="22"/>
          <w:u w:val="none"/>
        </w:rPr>
        <w:t>29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Pr="00DA0CB7">
        <w:rPr>
          <w:rStyle w:val="l-L2Char"/>
          <w:rFonts w:cs="Arial"/>
          <w:szCs w:val="22"/>
        </w:rPr>
        <w:t>235/2004 Sb., o dani z přidané hodnoty, ve znění pozdějších předpisů.</w:t>
      </w:r>
      <w:r w:rsidR="00F8792C" w:rsidRPr="00F8792C">
        <w:rPr>
          <w:rStyle w:val="l-L2Char"/>
          <w:rFonts w:cs="Arial"/>
          <w:b w:val="0"/>
          <w:szCs w:val="22"/>
          <w:u w:val="none"/>
        </w:rPr>
        <w:t xml:space="preserve"> </w:t>
      </w:r>
      <w:r w:rsidR="00F8792C">
        <w:rPr>
          <w:rStyle w:val="l-L2Char"/>
          <w:rFonts w:cs="Arial"/>
          <w:b w:val="0"/>
          <w:szCs w:val="22"/>
          <w:u w:val="none"/>
        </w:rPr>
        <w:t xml:space="preserve">V případě, že faktura nebude mít požadované náležitosti, je Objednatel oprávněn ji vrátit ve lhůtě splatnosti zpět </w:t>
      </w:r>
      <w:r w:rsidR="00D17B12">
        <w:rPr>
          <w:rStyle w:val="l-L2Char"/>
          <w:rFonts w:cs="Arial"/>
          <w:b w:val="0"/>
          <w:szCs w:val="22"/>
          <w:u w:val="none"/>
        </w:rPr>
        <w:t>Poskytovateli</w:t>
      </w:r>
      <w:r w:rsidR="00F8792C">
        <w:rPr>
          <w:rStyle w:val="l-L2Char"/>
          <w:rFonts w:cs="Arial"/>
          <w:b w:val="0"/>
          <w:szCs w:val="22"/>
          <w:u w:val="none"/>
        </w:rPr>
        <w:t xml:space="preserve"> k</w:t>
      </w:r>
      <w:r w:rsidR="00223460">
        <w:rPr>
          <w:rStyle w:val="l-L2Char"/>
          <w:rFonts w:cs="Arial"/>
          <w:b w:val="0"/>
          <w:szCs w:val="22"/>
          <w:u w:val="none"/>
        </w:rPr>
        <w:t> opravě.</w:t>
      </w:r>
      <w:r w:rsidR="00F8792C">
        <w:rPr>
          <w:rStyle w:val="l-L2Char"/>
          <w:rFonts w:cs="Arial"/>
          <w:b w:val="0"/>
          <w:szCs w:val="22"/>
          <w:u w:val="none"/>
        </w:rPr>
        <w:t xml:space="preserve"> Lhůta splatnosti počíná běžet znovu od data opětovného doručení opraveného daňového dokladu.</w:t>
      </w:r>
      <w:r w:rsidR="00223460">
        <w:rPr>
          <w:rStyle w:val="l-L2Char"/>
          <w:rFonts w:cs="Arial"/>
          <w:b w:val="0"/>
          <w:szCs w:val="22"/>
          <w:u w:val="none"/>
        </w:rPr>
        <w:t xml:space="preserve"> V takovém případě není </w:t>
      </w:r>
      <w:proofErr w:type="spellStart"/>
      <w:r w:rsidR="00223460">
        <w:rPr>
          <w:rStyle w:val="l-L2Char"/>
          <w:rFonts w:cs="Arial"/>
          <w:b w:val="0"/>
          <w:szCs w:val="22"/>
          <w:u w:val="none"/>
        </w:rPr>
        <w:t>Odjednovatel</w:t>
      </w:r>
      <w:proofErr w:type="spellEnd"/>
      <w:r w:rsidR="00223460">
        <w:rPr>
          <w:rStyle w:val="l-L2Char"/>
          <w:rFonts w:cs="Arial"/>
          <w:b w:val="0"/>
          <w:szCs w:val="22"/>
          <w:u w:val="none"/>
        </w:rPr>
        <w:t xml:space="preserve"> v prodlení s úhradou.</w:t>
      </w:r>
      <w:r w:rsidR="00223460">
        <w:rPr>
          <w:rStyle w:val="l-L2Char"/>
          <w:rFonts w:cs="Arial"/>
          <w:szCs w:val="22"/>
        </w:rPr>
        <w:t xml:space="preserve"> </w:t>
      </w:r>
    </w:p>
    <w:p w14:paraId="37E8AC91" w14:textId="74C1CA18" w:rsidR="00D932A5" w:rsidRDefault="00D17B12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Fonts w:ascii="Arial" w:hAnsi="Arial" w:cs="Arial"/>
          <w:b w:val="0"/>
          <w:szCs w:val="22"/>
          <w:u w:val="none"/>
        </w:rPr>
        <w:t>Poskytovatel</w:t>
      </w:r>
      <w:r w:rsidR="00532A42" w:rsidRPr="00DA0CB7">
        <w:rPr>
          <w:rFonts w:ascii="Arial" w:hAnsi="Arial" w:cs="Arial"/>
          <w:b w:val="0"/>
          <w:szCs w:val="22"/>
          <w:u w:val="none"/>
        </w:rPr>
        <w:t xml:space="preserve"> tímto bere na vědomí, že </w:t>
      </w:r>
      <w:r w:rsidR="00223460">
        <w:rPr>
          <w:rFonts w:ascii="Arial" w:hAnsi="Arial" w:cs="Arial"/>
          <w:b w:val="0"/>
          <w:szCs w:val="22"/>
          <w:u w:val="none"/>
        </w:rPr>
        <w:t>O</w:t>
      </w:r>
      <w:r w:rsidR="00532A42" w:rsidRPr="00DA0CB7">
        <w:rPr>
          <w:rFonts w:ascii="Arial" w:hAnsi="Arial" w:cs="Arial"/>
          <w:b w:val="0"/>
          <w:szCs w:val="22"/>
          <w:u w:val="none"/>
        </w:rPr>
        <w:t xml:space="preserve">bjednatel je organizační složkou státu a jeho stav účtu závisí na převodu finančních prostředků ze státního </w:t>
      </w:r>
      <w:r w:rsidR="00F960C9">
        <w:rPr>
          <w:rFonts w:ascii="Arial" w:hAnsi="Arial" w:cs="Arial"/>
          <w:b w:val="0"/>
          <w:szCs w:val="22"/>
          <w:u w:val="none"/>
        </w:rPr>
        <w:t xml:space="preserve">rozpočtu. </w:t>
      </w:r>
      <w:r>
        <w:rPr>
          <w:rFonts w:ascii="Arial" w:hAnsi="Arial" w:cs="Arial"/>
          <w:b w:val="0"/>
          <w:szCs w:val="22"/>
          <w:u w:val="none"/>
        </w:rPr>
        <w:t>Poskytovatel</w:t>
      </w:r>
      <w:r w:rsidR="00F960C9">
        <w:rPr>
          <w:rFonts w:ascii="Arial" w:hAnsi="Arial" w:cs="Arial"/>
          <w:b w:val="0"/>
          <w:szCs w:val="22"/>
          <w:u w:val="none"/>
        </w:rPr>
        <w:t xml:space="preserve"> souhlasí s </w:t>
      </w:r>
      <w:r w:rsidR="00532A42" w:rsidRPr="00DA0CB7">
        <w:rPr>
          <w:rFonts w:ascii="Arial" w:hAnsi="Arial" w:cs="Arial"/>
          <w:b w:val="0"/>
          <w:szCs w:val="22"/>
          <w:u w:val="none"/>
        </w:rPr>
        <w:t>tím, že v případě nedostatku finančních prostřed</w:t>
      </w:r>
      <w:r w:rsidR="00F960C9">
        <w:rPr>
          <w:rFonts w:ascii="Arial" w:hAnsi="Arial" w:cs="Arial"/>
          <w:b w:val="0"/>
          <w:szCs w:val="22"/>
          <w:u w:val="none"/>
        </w:rPr>
        <w:t xml:space="preserve">ků na účtu </w:t>
      </w:r>
      <w:r w:rsidR="00223460">
        <w:rPr>
          <w:rFonts w:ascii="Arial" w:hAnsi="Arial" w:cs="Arial"/>
          <w:b w:val="0"/>
          <w:szCs w:val="22"/>
          <w:u w:val="none"/>
        </w:rPr>
        <w:t>O</w:t>
      </w:r>
      <w:r w:rsidR="00F960C9">
        <w:rPr>
          <w:rFonts w:ascii="Arial" w:hAnsi="Arial" w:cs="Arial"/>
          <w:b w:val="0"/>
          <w:szCs w:val="22"/>
          <w:u w:val="none"/>
        </w:rPr>
        <w:t>bjednatele, dojde s </w:t>
      </w:r>
      <w:r w:rsidR="00532A42" w:rsidRPr="00DA0CB7">
        <w:rPr>
          <w:rFonts w:ascii="Arial" w:hAnsi="Arial" w:cs="Arial"/>
          <w:b w:val="0"/>
          <w:szCs w:val="22"/>
          <w:u w:val="none"/>
        </w:rPr>
        <w:t xml:space="preserve">ohledem na povahu závazku k prodloužení doby splatnosti </w:t>
      </w:r>
      <w:proofErr w:type="gramStart"/>
      <w:r w:rsidR="00532A42" w:rsidRPr="00DA0CB7">
        <w:rPr>
          <w:rFonts w:ascii="Arial" w:hAnsi="Arial" w:cs="Arial"/>
          <w:b w:val="0"/>
          <w:szCs w:val="22"/>
          <w:u w:val="none"/>
        </w:rPr>
        <w:t>faktury  na</w:t>
      </w:r>
      <w:proofErr w:type="gramEnd"/>
      <w:r w:rsidR="00532A42" w:rsidRPr="00DA0CB7">
        <w:rPr>
          <w:rFonts w:ascii="Arial" w:hAnsi="Arial" w:cs="Arial"/>
          <w:b w:val="0"/>
          <w:szCs w:val="22"/>
          <w:u w:val="none"/>
        </w:rPr>
        <w:t xml:space="preserve"> dobu 60 dnů. Objednatel se zavazuje, že v případě, že tato skutečnost nastane, oznámí ji neprodleně, a to písemně, </w:t>
      </w:r>
      <w:r>
        <w:rPr>
          <w:rFonts w:ascii="Arial" w:hAnsi="Arial" w:cs="Arial"/>
          <w:b w:val="0"/>
          <w:szCs w:val="22"/>
          <w:u w:val="none"/>
        </w:rPr>
        <w:t>Poskytovateli</w:t>
      </w:r>
      <w:r w:rsidR="00532A42" w:rsidRPr="00DA0CB7">
        <w:rPr>
          <w:rFonts w:ascii="Arial" w:hAnsi="Arial" w:cs="Arial"/>
          <w:b w:val="0"/>
          <w:szCs w:val="22"/>
          <w:u w:val="none"/>
        </w:rPr>
        <w:t xml:space="preserve"> nejpozději do 5 pracovních dní před původním termínem splatnosti faktury, popř. do 3 pracovních dnů od okamži</w:t>
      </w:r>
      <w:r w:rsidR="00F960C9">
        <w:rPr>
          <w:rFonts w:ascii="Arial" w:hAnsi="Arial" w:cs="Arial"/>
          <w:b w:val="0"/>
          <w:szCs w:val="22"/>
          <w:u w:val="none"/>
        </w:rPr>
        <w:t>ku, kdy se </w:t>
      </w:r>
      <w:r w:rsidR="00223460">
        <w:rPr>
          <w:rFonts w:ascii="Arial" w:hAnsi="Arial" w:cs="Arial"/>
          <w:b w:val="0"/>
          <w:szCs w:val="22"/>
          <w:u w:val="none"/>
        </w:rPr>
        <w:t>O</w:t>
      </w:r>
      <w:r w:rsidR="00F960C9">
        <w:rPr>
          <w:rFonts w:ascii="Arial" w:hAnsi="Arial" w:cs="Arial"/>
          <w:b w:val="0"/>
          <w:szCs w:val="22"/>
          <w:u w:val="none"/>
        </w:rPr>
        <w:t>bjednatel dověděl o </w:t>
      </w:r>
      <w:r w:rsidR="00532A42" w:rsidRPr="00DA0CB7">
        <w:rPr>
          <w:rFonts w:ascii="Arial" w:hAnsi="Arial" w:cs="Arial"/>
          <w:b w:val="0"/>
          <w:szCs w:val="22"/>
          <w:u w:val="none"/>
        </w:rPr>
        <w:t>vzniku této skutečnosti, nastane-li ve lhůtě kratší než 5 pracovních dní před původním termínem splatnosti faktury.</w:t>
      </w:r>
    </w:p>
    <w:p w14:paraId="1CD944CF" w14:textId="77777777" w:rsidR="002D5E38" w:rsidRPr="00D932A5" w:rsidRDefault="002D5E38" w:rsidP="002D5E38">
      <w:pPr>
        <w:pStyle w:val="l-L1"/>
        <w:keepNext w:val="0"/>
        <w:numPr>
          <w:ilvl w:val="0"/>
          <w:numId w:val="0"/>
        </w:numPr>
        <w:spacing w:before="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02CE7AE4" w14:textId="77777777" w:rsidR="008E7C88" w:rsidRPr="00CC5D9A" w:rsidRDefault="008E7C88" w:rsidP="003739F4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</w:r>
      <w:r w:rsidR="000203F2" w:rsidRPr="00CC5D9A">
        <w:rPr>
          <w:rFonts w:ascii="Arial" w:hAnsi="Arial" w:cs="Arial"/>
          <w:szCs w:val="22"/>
        </w:rPr>
        <w:t>Záruka za jakost a vady</w:t>
      </w:r>
    </w:p>
    <w:p w14:paraId="6E35512E" w14:textId="673DF788" w:rsidR="00A0476D" w:rsidRPr="00A0476D" w:rsidRDefault="00A0476D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C5D9A">
        <w:rPr>
          <w:rStyle w:val="l-L2Char"/>
          <w:rFonts w:cs="Arial"/>
          <w:b w:val="0"/>
          <w:szCs w:val="22"/>
          <w:u w:val="none"/>
        </w:rPr>
        <w:t xml:space="preserve">V případě, že 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r w:rsidRPr="00CC5D9A">
        <w:rPr>
          <w:rStyle w:val="l-L2Char"/>
          <w:rFonts w:cs="Arial"/>
          <w:b w:val="0"/>
          <w:szCs w:val="22"/>
          <w:u w:val="none"/>
        </w:rPr>
        <w:t xml:space="preserve"> neprovede řádně službu nebo její část dle této smlouvy, je Objednatel oprávněn vadnou službu nebo její část u </w:t>
      </w:r>
      <w:r w:rsidR="00D17B12">
        <w:rPr>
          <w:rStyle w:val="l-L2Char"/>
          <w:rFonts w:cs="Arial"/>
          <w:b w:val="0"/>
          <w:szCs w:val="22"/>
          <w:u w:val="none"/>
        </w:rPr>
        <w:t>Poskytovatele</w:t>
      </w:r>
      <w:r w:rsidRPr="00CC5D9A">
        <w:rPr>
          <w:rStyle w:val="l-L2Char"/>
          <w:rFonts w:cs="Arial"/>
          <w:b w:val="0"/>
          <w:szCs w:val="22"/>
          <w:u w:val="none"/>
        </w:rPr>
        <w:t xml:space="preserve"> reklamovat. Reklamace musí být konkrétní a uplatněná bez zbytečného odkladu 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u odpovědného zástupce </w:t>
      </w:r>
      <w:r w:rsidR="00D17B12">
        <w:rPr>
          <w:rStyle w:val="l-L2Char"/>
          <w:rFonts w:cs="Arial"/>
          <w:b w:val="0"/>
          <w:szCs w:val="22"/>
          <w:u w:val="none"/>
        </w:rPr>
        <w:t>Poskytovatele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telefonicky a následně dokumentovaným způsobem (písemně např. v knize úklidu, e-mailem, </w:t>
      </w:r>
      <w:r w:rsidR="00F0152D">
        <w:rPr>
          <w:rStyle w:val="l-L2Char"/>
          <w:rFonts w:cs="Arial"/>
          <w:b w:val="0"/>
          <w:szCs w:val="22"/>
          <w:u w:val="none"/>
        </w:rPr>
        <w:t>doručením do datové schránky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) nejpozději do tří pracovních dnů ode dne sjednaného jako termín poskytnutí reklamované služby. Pokud reklamace Objednatele nebude tímto způsobem nebo vůbec u </w:t>
      </w:r>
      <w:r w:rsidR="00D17B12">
        <w:rPr>
          <w:rStyle w:val="l-L2Char"/>
          <w:rFonts w:cs="Arial"/>
          <w:b w:val="0"/>
          <w:szCs w:val="22"/>
          <w:u w:val="none"/>
        </w:rPr>
        <w:t>Poskytovatele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uplatněna, sjednávají smluvní strany pravidlo, že poskytnutá služba byla prosta vad. Příjem reklamace je 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povinen průkazným způsobem </w:t>
      </w:r>
      <w:r w:rsidR="00F0152D">
        <w:rPr>
          <w:rStyle w:val="l-L2Char"/>
          <w:rFonts w:cs="Arial"/>
          <w:b w:val="0"/>
          <w:szCs w:val="22"/>
          <w:u w:val="none"/>
        </w:rPr>
        <w:t xml:space="preserve">písemně </w:t>
      </w:r>
      <w:r w:rsidRPr="00A0476D">
        <w:rPr>
          <w:rStyle w:val="l-L2Char"/>
          <w:rFonts w:cs="Arial"/>
          <w:b w:val="0"/>
          <w:szCs w:val="22"/>
          <w:u w:val="none"/>
        </w:rPr>
        <w:t>potvrdit.</w:t>
      </w:r>
    </w:p>
    <w:p w14:paraId="0E784BEC" w14:textId="3B0050DF" w:rsidR="00A0476D" w:rsidRPr="00A0476D" w:rsidRDefault="00A0476D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A0476D">
        <w:rPr>
          <w:rStyle w:val="l-L2Char"/>
          <w:rFonts w:cs="Arial"/>
          <w:b w:val="0"/>
          <w:szCs w:val="22"/>
          <w:u w:val="none"/>
        </w:rPr>
        <w:t xml:space="preserve">Reklamované vady a nedostatky služby podle odst. 1 odstraní 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na vlastní náklady bezprostředně poté, co se s reklamací seznámil nebo v dohodnutém termínu. Pokud oprava není možná, je Objednatel oprávněn snížit o hodnotu reklamované služby měsíční cenu služby, a to ve výši, která odpovídá konkrétnímu rozsahu reklamovaných vad a nedostatků. </w:t>
      </w:r>
    </w:p>
    <w:p w14:paraId="38055A1A" w14:textId="152A51BE" w:rsidR="00A0476D" w:rsidRPr="00A0476D" w:rsidRDefault="00A0476D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A0476D">
        <w:rPr>
          <w:rStyle w:val="l-L2Char"/>
          <w:rFonts w:cs="Arial"/>
          <w:b w:val="0"/>
          <w:szCs w:val="22"/>
          <w:u w:val="none"/>
        </w:rPr>
        <w:t xml:space="preserve">V případě, že nevhodné pokyny Objednatele nebo nepřipravenost uklízených prostor překážejí řádnému provádění služby, je 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oprávněn přerušit v nezbytném rozsahu provádění služby do doby odstranění takových překážek na straně Objednatele. </w:t>
      </w:r>
      <w:r w:rsidR="00F0152D">
        <w:rPr>
          <w:rStyle w:val="l-L2Char"/>
          <w:rFonts w:cs="Arial"/>
          <w:b w:val="0"/>
          <w:szCs w:val="22"/>
          <w:u w:val="none"/>
        </w:rPr>
        <w:t>O změně rozsahu poskytovaných služeb z tohoto důvodu musí Poskytovatel písemně Objednatele informovat (např. v knize úklidu, emailem).</w:t>
      </w:r>
    </w:p>
    <w:p w14:paraId="405E6838" w14:textId="5AA8DDD6" w:rsidR="00A0476D" w:rsidRPr="00A0476D" w:rsidRDefault="00D17B12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 odpovídá za škody, které způsobí jeho zaměstnanci při poskytování služby na </w:t>
      </w:r>
      <w:r w:rsidR="00F0152D">
        <w:rPr>
          <w:rStyle w:val="l-L2Char"/>
          <w:rFonts w:cs="Arial"/>
          <w:b w:val="0"/>
          <w:szCs w:val="22"/>
          <w:u w:val="none"/>
        </w:rPr>
        <w:t xml:space="preserve">movitém i nemovitém 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majetku Objednatele </w:t>
      </w:r>
    </w:p>
    <w:p w14:paraId="00D0FED8" w14:textId="6226F43D" w:rsidR="00A0476D" w:rsidRPr="00A0476D" w:rsidRDefault="00F0152D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V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zniklou škodu je 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 povinen neprodleně, nejpozději následující den po </w:t>
      </w:r>
      <w:r>
        <w:rPr>
          <w:rStyle w:val="l-L2Char"/>
          <w:rFonts w:cs="Arial"/>
          <w:b w:val="0"/>
          <w:szCs w:val="22"/>
          <w:u w:val="none"/>
        </w:rPr>
        <w:t xml:space="preserve">jejím 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vzniku nebo </w:t>
      </w:r>
      <w:proofErr w:type="gramStart"/>
      <w:r w:rsidR="00A0476D" w:rsidRPr="00A0476D">
        <w:rPr>
          <w:rStyle w:val="l-L2Char"/>
          <w:rFonts w:cs="Arial"/>
          <w:b w:val="0"/>
          <w:szCs w:val="22"/>
          <w:u w:val="none"/>
        </w:rPr>
        <w:t>zjištění  oznámit</w:t>
      </w:r>
      <w:proofErr w:type="gramEnd"/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 Objednateli. Smluvní strany se následně dohodnou na</w:t>
      </w:r>
      <w:r w:rsidR="00EE55B1">
        <w:rPr>
          <w:rStyle w:val="l-L2Char"/>
          <w:rFonts w:cs="Arial"/>
          <w:b w:val="0"/>
          <w:szCs w:val="22"/>
          <w:u w:val="none"/>
        </w:rPr>
        <w:t> </w:t>
      </w:r>
      <w:r w:rsidR="00A0476D" w:rsidRPr="00A0476D">
        <w:rPr>
          <w:rStyle w:val="l-L2Char"/>
          <w:rFonts w:cs="Arial"/>
          <w:b w:val="0"/>
          <w:szCs w:val="22"/>
          <w:u w:val="none"/>
        </w:rPr>
        <w:t>způsobu nápravy, a to buď uvedením v předešlý stav nebo uhrazením vzniklé škody v</w:t>
      </w:r>
      <w:r w:rsidR="00D43183">
        <w:rPr>
          <w:rStyle w:val="l-L2Char"/>
          <w:rFonts w:cs="Arial"/>
          <w:b w:val="0"/>
          <w:szCs w:val="22"/>
          <w:u w:val="none"/>
        </w:rPr>
        <w:t> </w:t>
      </w:r>
      <w:r w:rsidR="00A0476D" w:rsidRPr="00A0476D">
        <w:rPr>
          <w:rStyle w:val="l-L2Char"/>
          <w:rFonts w:cs="Arial"/>
          <w:b w:val="0"/>
          <w:szCs w:val="22"/>
          <w:u w:val="none"/>
        </w:rPr>
        <w:t>penězích</w:t>
      </w:r>
      <w:r w:rsidR="00D43183">
        <w:rPr>
          <w:rStyle w:val="l-L2Char"/>
          <w:rFonts w:cs="Arial"/>
          <w:b w:val="0"/>
          <w:szCs w:val="22"/>
          <w:u w:val="none"/>
        </w:rPr>
        <w:t>.</w:t>
      </w:r>
    </w:p>
    <w:p w14:paraId="5BA6A013" w14:textId="4AC4B259" w:rsidR="00D43183" w:rsidRPr="00D73CCB" w:rsidRDefault="00D17B12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Cs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>Poskytovatel</w:t>
      </w:r>
      <w:r w:rsidR="00A0476D" w:rsidRPr="009A59FF">
        <w:rPr>
          <w:rStyle w:val="l-L2Char"/>
          <w:rFonts w:cs="Arial"/>
          <w:b w:val="0"/>
          <w:szCs w:val="22"/>
          <w:u w:val="none"/>
        </w:rPr>
        <w:t xml:space="preserve"> se odpovědnosti </w:t>
      </w:r>
      <w:r w:rsidR="00F0152D" w:rsidRPr="009A59FF">
        <w:rPr>
          <w:rStyle w:val="l-L2Char"/>
          <w:rFonts w:cs="Arial"/>
          <w:b w:val="0"/>
          <w:szCs w:val="22"/>
          <w:u w:val="none"/>
        </w:rPr>
        <w:t xml:space="preserve">za škodu </w:t>
      </w:r>
      <w:r w:rsidR="00A0476D" w:rsidRPr="009A59FF">
        <w:rPr>
          <w:rStyle w:val="l-L2Char"/>
          <w:rFonts w:cs="Arial"/>
          <w:b w:val="0"/>
          <w:szCs w:val="22"/>
          <w:u w:val="none"/>
        </w:rPr>
        <w:t>zprostí částečně, prokáže-li, že Objednatel je za</w:t>
      </w:r>
      <w:r w:rsidR="00416D92">
        <w:rPr>
          <w:rStyle w:val="l-L2Char"/>
          <w:rFonts w:cs="Arial"/>
          <w:b w:val="0"/>
          <w:szCs w:val="22"/>
          <w:u w:val="none"/>
        </w:rPr>
        <w:t> </w:t>
      </w:r>
      <w:r w:rsidR="00A0476D" w:rsidRPr="009A59FF">
        <w:rPr>
          <w:rStyle w:val="l-L2Char"/>
          <w:rFonts w:cs="Arial"/>
          <w:b w:val="0"/>
          <w:szCs w:val="22"/>
          <w:u w:val="none"/>
        </w:rPr>
        <w:t xml:space="preserve">vzniklou škodu spoluodpovědný, a zcela, prokáže-li, že Objednatel nese za škodu plnou odpovědnost. </w:t>
      </w:r>
    </w:p>
    <w:p w14:paraId="29500361" w14:textId="77777777" w:rsidR="00D73CCB" w:rsidRPr="003739F4" w:rsidRDefault="00D73CCB" w:rsidP="00D73CCB">
      <w:pPr>
        <w:pStyle w:val="l-L1"/>
        <w:numPr>
          <w:ilvl w:val="0"/>
          <w:numId w:val="0"/>
        </w:numPr>
        <w:spacing w:before="0" w:after="120"/>
        <w:ind w:left="737"/>
        <w:jc w:val="both"/>
        <w:rPr>
          <w:rStyle w:val="l-L2Char"/>
          <w:rFonts w:cs="Arial"/>
          <w:bCs/>
          <w:szCs w:val="22"/>
          <w:u w:val="none"/>
        </w:rPr>
      </w:pPr>
    </w:p>
    <w:p w14:paraId="0056F8FB" w14:textId="1B09F613" w:rsidR="00D932A5" w:rsidRPr="003739F4" w:rsidRDefault="003739F4" w:rsidP="00BC2076">
      <w:pPr>
        <w:pStyle w:val="l-L1"/>
        <w:keepNext w:val="0"/>
        <w:spacing w:before="0" w:after="120"/>
        <w:ind w:left="0"/>
        <w:rPr>
          <w:rFonts w:ascii="Arial" w:hAnsi="Arial" w:cs="Arial"/>
        </w:rPr>
      </w:pPr>
      <w:r>
        <w:rPr>
          <w:rFonts w:cs="Arial"/>
        </w:rPr>
        <w:br/>
      </w:r>
      <w:r w:rsidRPr="003739F4">
        <w:rPr>
          <w:rFonts w:ascii="Arial" w:hAnsi="Arial" w:cs="Arial"/>
        </w:rPr>
        <w:t>Sa</w:t>
      </w:r>
      <w:r w:rsidR="00D932A5" w:rsidRPr="003739F4">
        <w:rPr>
          <w:rFonts w:ascii="Arial" w:hAnsi="Arial" w:cs="Arial"/>
        </w:rPr>
        <w:t>nkce a náhrada škody</w:t>
      </w:r>
    </w:p>
    <w:p w14:paraId="239A637E" w14:textId="0E5A5523" w:rsidR="00D932A5" w:rsidRPr="002232F8" w:rsidRDefault="00D932A5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b w:val="0"/>
          <w:szCs w:val="22"/>
          <w:u w:val="none"/>
        </w:rPr>
      </w:pPr>
      <w:r w:rsidRPr="00D932A5">
        <w:rPr>
          <w:rStyle w:val="l-L2Char"/>
          <w:b w:val="0"/>
          <w:szCs w:val="22"/>
          <w:u w:val="none"/>
        </w:rPr>
        <w:t>Poskytovatel je povinen uhradit objednateli smluvní pokutu ve výši</w:t>
      </w:r>
      <w:r w:rsidR="003D1532">
        <w:rPr>
          <w:rStyle w:val="l-L2Char"/>
          <w:b w:val="0"/>
          <w:szCs w:val="22"/>
          <w:u w:val="none"/>
        </w:rPr>
        <w:t xml:space="preserve"> </w:t>
      </w:r>
      <w:r w:rsidR="002D5E38" w:rsidRPr="002232F8">
        <w:rPr>
          <w:rStyle w:val="l-L2Char"/>
          <w:b w:val="0"/>
          <w:szCs w:val="22"/>
          <w:u w:val="none"/>
        </w:rPr>
        <w:t xml:space="preserve">1.000 </w:t>
      </w:r>
      <w:r w:rsidRPr="002232F8">
        <w:rPr>
          <w:rStyle w:val="l-L2Char"/>
          <w:b w:val="0"/>
          <w:szCs w:val="22"/>
          <w:u w:val="none"/>
        </w:rPr>
        <w:t>Kč za každý případ, kdy objednatel zjistí, že pracovník poskytovatele není způsobilý vykonávat službu v důsledku požití či aplikace alkoholu, drog či jiných návykových látek. V takovém případě má objednatel možnost postupovat dle ustanovení čl. IV. odst. 4.2 a od smlouvy odstoupit.</w:t>
      </w:r>
    </w:p>
    <w:p w14:paraId="74E795FD" w14:textId="7C130662" w:rsidR="00D932A5" w:rsidRPr="002232F8" w:rsidRDefault="00D932A5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b w:val="0"/>
          <w:szCs w:val="22"/>
          <w:u w:val="none"/>
        </w:rPr>
      </w:pPr>
      <w:r w:rsidRPr="002232F8">
        <w:rPr>
          <w:rStyle w:val="l-L2Char"/>
          <w:b w:val="0"/>
          <w:szCs w:val="22"/>
          <w:u w:val="none"/>
        </w:rPr>
        <w:t>Poskytovatel je povinen uhradit objednatel</w:t>
      </w:r>
      <w:r w:rsidR="003D1532" w:rsidRPr="002232F8">
        <w:rPr>
          <w:rStyle w:val="l-L2Char"/>
          <w:b w:val="0"/>
          <w:szCs w:val="22"/>
          <w:u w:val="none"/>
        </w:rPr>
        <w:t>i</w:t>
      </w:r>
      <w:r w:rsidRPr="002232F8">
        <w:rPr>
          <w:rStyle w:val="l-L2Char"/>
          <w:b w:val="0"/>
          <w:szCs w:val="22"/>
          <w:u w:val="none"/>
        </w:rPr>
        <w:t xml:space="preserve"> smluvní pokutu ve výši</w:t>
      </w:r>
      <w:r w:rsidR="00EB3BCF" w:rsidRPr="002232F8">
        <w:rPr>
          <w:rStyle w:val="l-L2Char"/>
          <w:b w:val="0"/>
          <w:szCs w:val="22"/>
          <w:u w:val="none"/>
        </w:rPr>
        <w:t xml:space="preserve"> 1.000 </w:t>
      </w:r>
      <w:r w:rsidRPr="002232F8">
        <w:rPr>
          <w:rStyle w:val="l-L2Char"/>
          <w:b w:val="0"/>
          <w:szCs w:val="22"/>
          <w:u w:val="none"/>
        </w:rPr>
        <w:t>Kč za každý jednotlivý případ, kdy pracovníci poskytovatele nenastoupí včas na sjednané pracoviště k výkonu úklidu.</w:t>
      </w:r>
    </w:p>
    <w:p w14:paraId="7372027E" w14:textId="00E8CED3" w:rsidR="00D932A5" w:rsidRPr="00D932A5" w:rsidRDefault="00D932A5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b w:val="0"/>
          <w:szCs w:val="22"/>
          <w:u w:val="none"/>
        </w:rPr>
      </w:pPr>
      <w:r w:rsidRPr="002232F8">
        <w:rPr>
          <w:rStyle w:val="l-L2Char"/>
          <w:b w:val="0"/>
          <w:szCs w:val="22"/>
          <w:u w:val="none"/>
        </w:rPr>
        <w:t xml:space="preserve">Poskytovatel je povinen uhradit objednateli smluvní pokutu ve výši </w:t>
      </w:r>
      <w:proofErr w:type="gramStart"/>
      <w:r w:rsidRPr="002232F8">
        <w:rPr>
          <w:rStyle w:val="l-L2Char"/>
          <w:b w:val="0"/>
          <w:szCs w:val="22"/>
          <w:u w:val="none"/>
        </w:rPr>
        <w:t>3%</w:t>
      </w:r>
      <w:proofErr w:type="gramEnd"/>
      <w:r w:rsidRPr="002232F8">
        <w:rPr>
          <w:rStyle w:val="l-L2Char"/>
          <w:b w:val="0"/>
          <w:szCs w:val="22"/>
          <w:u w:val="none"/>
        </w:rPr>
        <w:t xml:space="preserve"> z celkové </w:t>
      </w:r>
      <w:r w:rsidRPr="00D932A5">
        <w:rPr>
          <w:rStyle w:val="l-L2Char"/>
          <w:b w:val="0"/>
          <w:szCs w:val="22"/>
          <w:u w:val="none"/>
        </w:rPr>
        <w:t>ceny uvedené v čl. V této smlouvy, nejméně však 5000,- Kč za každé jednotlivé porušení povinností stanovených touto smlouvou.</w:t>
      </w:r>
    </w:p>
    <w:p w14:paraId="77D69814" w14:textId="541DEF5B" w:rsidR="00D932A5" w:rsidRPr="001750CC" w:rsidRDefault="00EB3BCF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b w:val="0"/>
          <w:szCs w:val="22"/>
          <w:u w:val="none"/>
        </w:rPr>
      </w:pPr>
      <w:r>
        <w:rPr>
          <w:rStyle w:val="l-L2Char"/>
          <w:b w:val="0"/>
          <w:szCs w:val="22"/>
          <w:u w:val="none"/>
        </w:rPr>
        <w:t>Z</w:t>
      </w:r>
      <w:r w:rsidR="00D932A5" w:rsidRPr="001750CC">
        <w:rPr>
          <w:rStyle w:val="l-L2Char"/>
          <w:b w:val="0"/>
          <w:szCs w:val="22"/>
          <w:u w:val="none"/>
        </w:rPr>
        <w:t>a každé jednotlivé porušení právní povinnosti, která je stanovena právními předpisy</w:t>
      </w:r>
      <w:r w:rsidR="003D1532">
        <w:rPr>
          <w:rStyle w:val="l-L2Char"/>
          <w:b w:val="0"/>
          <w:szCs w:val="22"/>
          <w:u w:val="none"/>
        </w:rPr>
        <w:t>,</w:t>
      </w:r>
      <w:r w:rsidR="00D932A5" w:rsidRPr="001750CC">
        <w:rPr>
          <w:rStyle w:val="l-L2Char"/>
          <w:b w:val="0"/>
          <w:szCs w:val="22"/>
          <w:u w:val="none"/>
        </w:rPr>
        <w:t xml:space="preserve"> je poskytovatel povinen uhradit objednateli smluvní pokutu 10 000,- Kč, a to i opakovaně. Smluvní pokutu lze uložit opakovaně za každý jednotlivý případ porušení povinnosti poskytovatelem. </w:t>
      </w:r>
    </w:p>
    <w:p w14:paraId="7E951E4A" w14:textId="1B744D81" w:rsidR="00D932A5" w:rsidRPr="001750CC" w:rsidRDefault="00D932A5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b w:val="0"/>
          <w:szCs w:val="22"/>
          <w:u w:val="none"/>
        </w:rPr>
      </w:pPr>
      <w:r w:rsidRPr="001750CC">
        <w:rPr>
          <w:rStyle w:val="l-L2Char"/>
          <w:b w:val="0"/>
          <w:szCs w:val="22"/>
          <w:u w:val="none"/>
        </w:rPr>
        <w:t>Všechny uvedené smluvní pokuty jsou splatné do deseti pracovních dnů od doručení vyúčtování smluvní pokuty poskytovateli.</w:t>
      </w:r>
    </w:p>
    <w:p w14:paraId="39B7F3CB" w14:textId="57CE005D" w:rsidR="00D932A5" w:rsidRPr="001750CC" w:rsidRDefault="00D932A5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b w:val="0"/>
          <w:szCs w:val="22"/>
          <w:u w:val="none"/>
        </w:rPr>
      </w:pPr>
      <w:r w:rsidRPr="001750CC">
        <w:rPr>
          <w:rStyle w:val="l-L2Char"/>
          <w:b w:val="0"/>
          <w:szCs w:val="22"/>
          <w:u w:val="none"/>
        </w:rPr>
        <w:t xml:space="preserve">Ve všech případech platí, že ujednáním o smluvní pokutě není dotčeno právo na náhradu škody v plné výši a objednatel je oprávněn domáhat se náhrady škody v plné výši, i když přesahuje výši smluvní pokuty. Pokud je poskytovatel v prodlení s placením smluvní pokuty, je povinen zaplatit objednateli úrok z prodlení ve výši </w:t>
      </w:r>
      <w:proofErr w:type="gramStart"/>
      <w:r w:rsidRPr="001750CC">
        <w:rPr>
          <w:rStyle w:val="l-L2Char"/>
          <w:b w:val="0"/>
          <w:szCs w:val="22"/>
          <w:u w:val="none"/>
        </w:rPr>
        <w:t>0,05%</w:t>
      </w:r>
      <w:proofErr w:type="gramEnd"/>
      <w:r w:rsidRPr="001750CC">
        <w:rPr>
          <w:rStyle w:val="l-L2Char"/>
          <w:b w:val="0"/>
          <w:szCs w:val="22"/>
          <w:u w:val="none"/>
        </w:rPr>
        <w:t xml:space="preserve"> z neuhrazené smluvní pokuty za každý i započatý den prodlení.</w:t>
      </w:r>
    </w:p>
    <w:p w14:paraId="611096C6" w14:textId="76E6749A" w:rsidR="00D932A5" w:rsidRDefault="00D932A5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b w:val="0"/>
          <w:szCs w:val="22"/>
          <w:u w:val="none"/>
        </w:rPr>
      </w:pPr>
      <w:r w:rsidRPr="001750CC">
        <w:rPr>
          <w:rStyle w:val="l-L2Char"/>
          <w:b w:val="0"/>
          <w:szCs w:val="22"/>
          <w:u w:val="none"/>
        </w:rPr>
        <w:t>Bude-li ze strany poskytovatele porušena právní povinnost, která je stanovena právními předpisy nebo touto smlouvou a objednatel učinil nebo opomene učinit v důsledku porušení takové povinnosti následné činnosti, v jejichž důsledku bude sankcionován ze</w:t>
      </w:r>
      <w:r w:rsidR="00416D92">
        <w:rPr>
          <w:rStyle w:val="l-L2Char"/>
          <w:b w:val="0"/>
          <w:szCs w:val="22"/>
          <w:u w:val="none"/>
        </w:rPr>
        <w:t> </w:t>
      </w:r>
      <w:r w:rsidRPr="001750CC">
        <w:rPr>
          <w:rStyle w:val="l-L2Char"/>
          <w:b w:val="0"/>
          <w:szCs w:val="22"/>
          <w:u w:val="none"/>
        </w:rPr>
        <w:t>strany orgánů veřejné správy, je poskytovatel povinen tuto částku jako vzniklou škodu objednateli nahradit, pokud nebyla způsobena zcela v důsledku jednání či opomenuti objednatele, nebo částečně nahradit v poměrné výši, byla-li způsobena částečně v</w:t>
      </w:r>
      <w:r w:rsidR="00416D92">
        <w:rPr>
          <w:rStyle w:val="l-L2Char"/>
          <w:b w:val="0"/>
          <w:szCs w:val="22"/>
          <w:u w:val="none"/>
        </w:rPr>
        <w:t> </w:t>
      </w:r>
      <w:r w:rsidRPr="001750CC">
        <w:rPr>
          <w:rStyle w:val="l-L2Char"/>
          <w:b w:val="0"/>
          <w:szCs w:val="22"/>
          <w:u w:val="none"/>
        </w:rPr>
        <w:t>důsledku jednání či opomenutí objednatele.</w:t>
      </w:r>
    </w:p>
    <w:p w14:paraId="65EA7F7C" w14:textId="77777777" w:rsidR="00416D92" w:rsidRDefault="00416D92" w:rsidP="00CE12DB">
      <w:pPr>
        <w:pStyle w:val="l-L1"/>
        <w:numPr>
          <w:ilvl w:val="0"/>
          <w:numId w:val="0"/>
        </w:numPr>
        <w:spacing w:before="0" w:after="120"/>
        <w:ind w:left="737"/>
        <w:jc w:val="both"/>
        <w:rPr>
          <w:rStyle w:val="l-L2Char"/>
          <w:b w:val="0"/>
          <w:szCs w:val="22"/>
          <w:u w:val="none"/>
        </w:rPr>
      </w:pPr>
    </w:p>
    <w:p w14:paraId="75931389" w14:textId="021427AB" w:rsidR="00BD1C2A" w:rsidRDefault="00EB3BCF" w:rsidP="00BC2076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/>
        <w:t xml:space="preserve"> </w:t>
      </w:r>
      <w:r w:rsidR="00BD1C2A">
        <w:rPr>
          <w:rFonts w:ascii="Arial" w:hAnsi="Arial" w:cs="Arial"/>
          <w:szCs w:val="22"/>
        </w:rPr>
        <w:t xml:space="preserve">Pojištění </w:t>
      </w:r>
      <w:r w:rsidR="00BD1C2A" w:rsidRPr="00EB3BCF">
        <w:rPr>
          <w:rFonts w:ascii="Arial" w:hAnsi="Arial" w:cs="Arial"/>
        </w:rPr>
        <w:t>poskytovatele</w:t>
      </w:r>
    </w:p>
    <w:p w14:paraId="1F38D835" w14:textId="430290A3" w:rsidR="00BD1C2A" w:rsidRDefault="00BD1C2A" w:rsidP="00BC2076">
      <w:pPr>
        <w:pStyle w:val="l-L1"/>
        <w:numPr>
          <w:ilvl w:val="1"/>
          <w:numId w:val="3"/>
        </w:numPr>
        <w:spacing w:before="0" w:after="120"/>
        <w:jc w:val="both"/>
        <w:rPr>
          <w:rFonts w:ascii="Arial" w:hAnsi="Arial" w:cs="Arial"/>
          <w:b w:val="0"/>
          <w:bCs/>
          <w:szCs w:val="22"/>
          <w:u w:val="none"/>
        </w:rPr>
      </w:pPr>
      <w:r w:rsidRPr="00EB3BCF">
        <w:rPr>
          <w:rStyle w:val="l-L2Char"/>
          <w:b w:val="0"/>
          <w:szCs w:val="22"/>
          <w:u w:val="none"/>
        </w:rPr>
        <w:t>Poskytovatel prohlašuje</w:t>
      </w:r>
      <w:r>
        <w:rPr>
          <w:rFonts w:ascii="Arial" w:hAnsi="Arial" w:cs="Arial"/>
          <w:b w:val="0"/>
          <w:bCs/>
          <w:szCs w:val="22"/>
          <w:u w:val="none"/>
        </w:rPr>
        <w:t xml:space="preserve">, že ke dni podpisu této smlouvy má uzavřenou pojistnou smlouvu, jejímž předmětem je pojištění odpovědnosti za škodu způsobenou poskytovatelem </w:t>
      </w:r>
      <w:r w:rsidRPr="002232F8">
        <w:rPr>
          <w:rFonts w:ascii="Arial" w:hAnsi="Arial" w:cs="Arial"/>
          <w:b w:val="0"/>
          <w:bCs/>
          <w:szCs w:val="22"/>
          <w:u w:val="none"/>
        </w:rPr>
        <w:t xml:space="preserve">třetí osobě v souvislosti s výkonem jeho činnosti, ve výši nejméně </w:t>
      </w:r>
      <w:r w:rsidR="00EB3BCF" w:rsidRPr="00A64B31">
        <w:rPr>
          <w:rFonts w:ascii="Arial" w:hAnsi="Arial" w:cs="Arial"/>
          <w:szCs w:val="22"/>
          <w:u w:val="none"/>
        </w:rPr>
        <w:t>1</w:t>
      </w:r>
      <w:r w:rsidR="00D73CCB" w:rsidRPr="00A64B31">
        <w:rPr>
          <w:rFonts w:ascii="Arial" w:hAnsi="Arial" w:cs="Arial"/>
          <w:szCs w:val="22"/>
          <w:u w:val="none"/>
        </w:rPr>
        <w:t> 1</w:t>
      </w:r>
      <w:r w:rsidR="00EB3BCF" w:rsidRPr="00A64B31">
        <w:rPr>
          <w:rFonts w:ascii="Arial" w:hAnsi="Arial" w:cs="Arial"/>
          <w:szCs w:val="22"/>
          <w:u w:val="none"/>
        </w:rPr>
        <w:t>00.000</w:t>
      </w:r>
      <w:r w:rsidRPr="00A64B31">
        <w:rPr>
          <w:rFonts w:ascii="Arial" w:hAnsi="Arial" w:cs="Arial"/>
          <w:szCs w:val="22"/>
          <w:u w:val="none"/>
        </w:rPr>
        <w:t>,</w:t>
      </w:r>
      <w:r w:rsidR="00D73CCB" w:rsidRPr="00A64B31">
        <w:rPr>
          <w:rFonts w:ascii="Arial" w:hAnsi="Arial" w:cs="Arial"/>
          <w:szCs w:val="22"/>
          <w:u w:val="none"/>
        </w:rPr>
        <w:t>00</w:t>
      </w:r>
      <w:r w:rsidRPr="00A64B31">
        <w:rPr>
          <w:rFonts w:ascii="Arial" w:hAnsi="Arial" w:cs="Arial"/>
          <w:szCs w:val="22"/>
          <w:u w:val="none"/>
        </w:rPr>
        <w:t xml:space="preserve"> Kč</w:t>
      </w:r>
      <w:r w:rsidRPr="00A64B31">
        <w:rPr>
          <w:rFonts w:ascii="Arial" w:hAnsi="Arial" w:cs="Arial"/>
          <w:b w:val="0"/>
          <w:bCs/>
          <w:szCs w:val="22"/>
          <w:u w:val="none"/>
        </w:rPr>
        <w:t xml:space="preserve"> </w:t>
      </w:r>
      <w:r w:rsidRPr="002232F8">
        <w:rPr>
          <w:rFonts w:ascii="Arial" w:hAnsi="Arial" w:cs="Arial"/>
          <w:b w:val="0"/>
          <w:bCs/>
          <w:szCs w:val="22"/>
          <w:u w:val="none"/>
        </w:rPr>
        <w:t>(poji</w:t>
      </w:r>
      <w:r w:rsidR="003D1532" w:rsidRPr="002232F8">
        <w:rPr>
          <w:rFonts w:ascii="Arial" w:hAnsi="Arial" w:cs="Arial"/>
          <w:b w:val="0"/>
          <w:bCs/>
          <w:szCs w:val="22"/>
          <w:u w:val="none"/>
        </w:rPr>
        <w:t>st</w:t>
      </w:r>
      <w:r w:rsidRPr="002232F8">
        <w:rPr>
          <w:rFonts w:ascii="Arial" w:hAnsi="Arial" w:cs="Arial"/>
          <w:b w:val="0"/>
          <w:bCs/>
          <w:szCs w:val="22"/>
          <w:u w:val="none"/>
        </w:rPr>
        <w:t xml:space="preserve">né </w:t>
      </w:r>
      <w:r>
        <w:rPr>
          <w:rFonts w:ascii="Arial" w:hAnsi="Arial" w:cs="Arial"/>
          <w:b w:val="0"/>
          <w:bCs/>
          <w:szCs w:val="22"/>
          <w:u w:val="none"/>
        </w:rPr>
        <w:t>plnění je minimálně ve výši ceny služeb).</w:t>
      </w:r>
    </w:p>
    <w:p w14:paraId="6CFAE6F3" w14:textId="547398A0" w:rsidR="00BD1C2A" w:rsidRDefault="00BD1C2A" w:rsidP="00BC2076">
      <w:pPr>
        <w:pStyle w:val="l-L1"/>
        <w:numPr>
          <w:ilvl w:val="1"/>
          <w:numId w:val="3"/>
        </w:numPr>
        <w:spacing w:before="0" w:after="120"/>
        <w:jc w:val="both"/>
        <w:rPr>
          <w:rFonts w:ascii="Arial" w:hAnsi="Arial" w:cs="Arial"/>
          <w:b w:val="0"/>
          <w:bCs/>
          <w:szCs w:val="22"/>
          <w:u w:val="none"/>
        </w:rPr>
      </w:pPr>
      <w:r>
        <w:rPr>
          <w:rFonts w:ascii="Arial" w:hAnsi="Arial" w:cs="Arial"/>
          <w:b w:val="0"/>
          <w:bCs/>
          <w:szCs w:val="22"/>
          <w:u w:val="none"/>
        </w:rPr>
        <w:t>Poskytovatel se zavazuje, že po celou dobu trvání této smlouvy bude pojištěn ve smyslu tohoto ustanovení a že nedojde ke snížení pojistné částky pod částku uvedenou v</w:t>
      </w:r>
      <w:r w:rsidR="00D73CCB">
        <w:rPr>
          <w:rFonts w:ascii="Arial" w:hAnsi="Arial" w:cs="Arial"/>
          <w:b w:val="0"/>
          <w:bCs/>
          <w:szCs w:val="22"/>
          <w:u w:val="none"/>
        </w:rPr>
        <w:t> </w:t>
      </w:r>
      <w:r>
        <w:rPr>
          <w:rFonts w:ascii="Arial" w:hAnsi="Arial" w:cs="Arial"/>
          <w:b w:val="0"/>
          <w:bCs/>
          <w:szCs w:val="22"/>
          <w:u w:val="none"/>
        </w:rPr>
        <w:t>předchozí větě.</w:t>
      </w:r>
    </w:p>
    <w:p w14:paraId="0CF58A4C" w14:textId="71B3230A" w:rsidR="00BD1C2A" w:rsidRDefault="00BD1C2A" w:rsidP="00BC2076">
      <w:pPr>
        <w:pStyle w:val="l-L1"/>
        <w:numPr>
          <w:ilvl w:val="1"/>
          <w:numId w:val="3"/>
        </w:numPr>
        <w:spacing w:before="0" w:after="120"/>
        <w:jc w:val="both"/>
        <w:rPr>
          <w:rFonts w:ascii="Arial" w:hAnsi="Arial" w:cs="Arial"/>
          <w:b w:val="0"/>
          <w:bCs/>
          <w:szCs w:val="22"/>
          <w:u w:val="none"/>
        </w:rPr>
      </w:pPr>
      <w:r>
        <w:rPr>
          <w:rFonts w:ascii="Arial" w:hAnsi="Arial" w:cs="Arial"/>
          <w:b w:val="0"/>
          <w:bCs/>
          <w:szCs w:val="22"/>
          <w:u w:val="none"/>
        </w:rPr>
        <w:t>Poskytovatel je kdykoliv v průběhu trvání této smlouvy povinen na požádání Objednatele předložit pojistnou smlouvu dle tohoto článku, nebo její relevantní části, nebo pojistku ve</w:t>
      </w:r>
      <w:r w:rsidR="00416D92">
        <w:rPr>
          <w:rFonts w:ascii="Arial" w:hAnsi="Arial" w:cs="Arial"/>
          <w:b w:val="0"/>
          <w:bCs/>
          <w:szCs w:val="22"/>
          <w:u w:val="none"/>
        </w:rPr>
        <w:t> </w:t>
      </w:r>
      <w:r>
        <w:rPr>
          <w:rFonts w:ascii="Arial" w:hAnsi="Arial" w:cs="Arial"/>
          <w:b w:val="0"/>
          <w:bCs/>
          <w:szCs w:val="22"/>
          <w:u w:val="none"/>
        </w:rPr>
        <w:t>smyslu § 2775 občanského zákoníku, a to nejpozději do 7 dnů ode dne doručení žádosti objednatele.</w:t>
      </w:r>
    </w:p>
    <w:p w14:paraId="75DE5B3F" w14:textId="383EB348" w:rsidR="00BD1C2A" w:rsidRDefault="00BD1C2A" w:rsidP="00BC2076">
      <w:pPr>
        <w:pStyle w:val="l-L1"/>
        <w:numPr>
          <w:ilvl w:val="1"/>
          <w:numId w:val="3"/>
        </w:numPr>
        <w:spacing w:before="0" w:after="120"/>
        <w:jc w:val="both"/>
        <w:rPr>
          <w:rFonts w:ascii="Arial" w:hAnsi="Arial" w:cs="Arial"/>
          <w:b w:val="0"/>
          <w:bCs/>
          <w:szCs w:val="22"/>
          <w:u w:val="none"/>
        </w:rPr>
      </w:pPr>
      <w:r>
        <w:rPr>
          <w:rFonts w:ascii="Arial" w:hAnsi="Arial" w:cs="Arial"/>
          <w:b w:val="0"/>
          <w:bCs/>
          <w:szCs w:val="22"/>
          <w:u w:val="none"/>
        </w:rPr>
        <w:t>Poskytovatel je povinen řádně platit pojistné tak, aby pojistná smlouva či smlouvy sjednané dle této smlouvy, či v souvislosti s ní, byly platné a účinné po celou dobu účinnosti této smlouvy a v přiměřeném rozsahu i po jejím ukončení. V případě, že dojde ke změně nebo zániku pojistné smlouvy, je poskytovatel povinen o této skutečnosti neprodleně informovat objednatele, a to nejpozději ve lhůtě 2 pracovních dnů.</w:t>
      </w:r>
    </w:p>
    <w:p w14:paraId="2D169E15" w14:textId="22632CB0" w:rsidR="00BD1C2A" w:rsidRDefault="00BD1C2A" w:rsidP="00BC2076">
      <w:pPr>
        <w:pStyle w:val="l-L1"/>
        <w:numPr>
          <w:ilvl w:val="1"/>
          <w:numId w:val="3"/>
        </w:numPr>
        <w:spacing w:before="0" w:after="120"/>
        <w:jc w:val="both"/>
        <w:rPr>
          <w:rFonts w:ascii="Arial" w:hAnsi="Arial" w:cs="Arial"/>
          <w:b w:val="0"/>
          <w:bCs/>
          <w:szCs w:val="22"/>
          <w:u w:val="none"/>
        </w:rPr>
      </w:pPr>
      <w:r>
        <w:rPr>
          <w:rFonts w:ascii="Arial" w:hAnsi="Arial" w:cs="Arial"/>
          <w:b w:val="0"/>
          <w:bCs/>
          <w:szCs w:val="22"/>
          <w:u w:val="none"/>
        </w:rPr>
        <w:t>Poskytovatel nesmí uskutečnit jakékoliv kroky, které by mohly znemožnit Objednateli obdržet ochranu vyplývající z jakékoliv pojistné smlouvy poskytovatele, nebo které by mohly být na škodu objednatele při předkládání nároků na odškodnění v souvislosti se vzniklými ztrátami na majetku, poškozením majetku či poraněním osob. Toto smluvní ustanovení nezbavuje Poskytovatele odpovědnosti v případě hrubého zanedbání či úmyslného konání ze strany Poskytovatele či jeho zaměstnanců.</w:t>
      </w:r>
    </w:p>
    <w:p w14:paraId="28A6A24A" w14:textId="5E61F884" w:rsidR="008D2DA1" w:rsidRPr="00D932A5" w:rsidRDefault="008D2DA1" w:rsidP="003739F4">
      <w:pPr>
        <w:spacing w:line="240" w:lineRule="auto"/>
        <w:ind w:left="170"/>
        <w:jc w:val="both"/>
        <w:rPr>
          <w:rFonts w:cs="Arial"/>
          <w:szCs w:val="22"/>
        </w:rPr>
      </w:pPr>
    </w:p>
    <w:p w14:paraId="1ED3F8AA" w14:textId="576A833C" w:rsidR="004D037A" w:rsidRPr="00DA0CB7" w:rsidRDefault="004D037A" w:rsidP="003739F4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  <w:t>Povinnost mlčenlivosti</w:t>
      </w:r>
    </w:p>
    <w:p w14:paraId="0D7E273A" w14:textId="6E0883AC" w:rsidR="00A0476D" w:rsidRPr="00A0476D" w:rsidRDefault="00A0476D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A0476D">
        <w:rPr>
          <w:rStyle w:val="l-L2Char"/>
          <w:rFonts w:cs="Arial"/>
          <w:b w:val="0"/>
          <w:szCs w:val="22"/>
          <w:u w:val="none"/>
        </w:rPr>
        <w:t>Smluvní strany se zavazují chránit navzájem poskytnuté informace označené jako důvěrné. Ochrana důvěrných informací znamená, že strana, které byly takové informace poskytnuty, je nesmí prozradit třetí osobě a ani je použít v rozporu s jejich účelem pro své potřeby. Kdo poruší tuto povinnost, je povinen k náhradě škody takto vzniklé.</w:t>
      </w:r>
    </w:p>
    <w:p w14:paraId="3BB38A27" w14:textId="51B61ABA" w:rsidR="00A0476D" w:rsidRPr="00A0476D" w:rsidRDefault="00223460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 zajistí, aby pracovníci, kteří budou provádět práce dle této smlouvy, je</w:t>
      </w:r>
      <w:r w:rsidR="00416D92">
        <w:rPr>
          <w:rStyle w:val="l-L2Char"/>
          <w:rFonts w:cs="Arial"/>
          <w:b w:val="0"/>
          <w:szCs w:val="22"/>
          <w:u w:val="none"/>
        </w:rPr>
        <w:t> </w:t>
      </w:r>
      <w:r w:rsidR="00A0476D" w:rsidRPr="00A0476D">
        <w:rPr>
          <w:rStyle w:val="l-L2Char"/>
          <w:rFonts w:cs="Arial"/>
          <w:b w:val="0"/>
          <w:szCs w:val="22"/>
          <w:u w:val="none"/>
        </w:rPr>
        <w:t>vykonávali odpovědně a zachovali mlčenlivost o všech skutečnostech, se kterými se</w:t>
      </w:r>
      <w:r w:rsidR="00416D92">
        <w:rPr>
          <w:rStyle w:val="l-L2Char"/>
          <w:rFonts w:cs="Arial"/>
          <w:b w:val="0"/>
          <w:szCs w:val="22"/>
          <w:u w:val="none"/>
        </w:rPr>
        <w:t> </w:t>
      </w:r>
      <w:r w:rsidR="00A0476D" w:rsidRPr="00A0476D">
        <w:rPr>
          <w:rStyle w:val="l-L2Char"/>
          <w:rFonts w:cs="Arial"/>
          <w:b w:val="0"/>
          <w:szCs w:val="22"/>
          <w:u w:val="none"/>
        </w:rPr>
        <w:t>seznámili při pracovních činnostech, a to i po skončení platnosti této smlouvy.</w:t>
      </w:r>
    </w:p>
    <w:p w14:paraId="51865B1A" w14:textId="522C33A7" w:rsidR="00A0476D" w:rsidRDefault="00A0476D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A0476D">
        <w:rPr>
          <w:rStyle w:val="l-L2Char"/>
          <w:rFonts w:cs="Arial"/>
          <w:b w:val="0"/>
          <w:szCs w:val="22"/>
          <w:u w:val="none"/>
        </w:rPr>
        <w:t xml:space="preserve">Osoby pověřené prováděním služeb dle této smlouvy nejsou oprávněné číst písemnosti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bjednatele, používat kopírky, telefony a ostatní zařízení a předměty, patřící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bjednateli, vyjma těch, které jsou </w:t>
      </w:r>
      <w:r w:rsidR="00223460">
        <w:rPr>
          <w:rStyle w:val="l-L2Char"/>
          <w:rFonts w:cs="Arial"/>
          <w:b w:val="0"/>
          <w:szCs w:val="22"/>
          <w:u w:val="none"/>
        </w:rPr>
        <w:t>Poskytovateli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poskytnuty k zajištění provádění výše uvedených služeb. Zákaz používání přístrojů a předmětů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Pr="00A0476D">
        <w:rPr>
          <w:rStyle w:val="l-L2Char"/>
          <w:rFonts w:cs="Arial"/>
          <w:b w:val="0"/>
          <w:szCs w:val="22"/>
          <w:u w:val="none"/>
        </w:rPr>
        <w:t>bjednatele se nevztahuje na případy plnění zákonných povinností k odvrácení škod, k ohlášení požáru či jiné mimořádné události.</w:t>
      </w:r>
    </w:p>
    <w:p w14:paraId="05D67656" w14:textId="04C65E98" w:rsidR="00CE12DB" w:rsidRPr="00B66CCF" w:rsidRDefault="00CE12DB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Poskytovatel se zavazuje zachovávat mlčenlivost o všech skutečnostech, o kterých se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odzví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od Objednatele v souvislosti s plněním smlouvy, </w:t>
      </w:r>
      <w:r>
        <w:rPr>
          <w:rStyle w:val="l-L2Char"/>
          <w:rFonts w:cs="Arial"/>
          <w:bCs/>
          <w:szCs w:val="22"/>
        </w:rPr>
        <w:t xml:space="preserve">a to zejména ohledně obchodního tajemství ve smyslu § 504 občanského zákoníku a důvěrných informací ve smyslu § 1730 </w:t>
      </w:r>
      <w:proofErr w:type="spellStart"/>
      <w:r>
        <w:rPr>
          <w:rStyle w:val="l-L2Char"/>
          <w:rFonts w:cs="Arial"/>
          <w:bCs/>
          <w:szCs w:val="22"/>
        </w:rPr>
        <w:t>obančského</w:t>
      </w:r>
      <w:proofErr w:type="spellEnd"/>
      <w:r>
        <w:rPr>
          <w:rStyle w:val="l-L2Char"/>
          <w:rFonts w:cs="Arial"/>
          <w:bCs/>
          <w:szCs w:val="22"/>
        </w:rPr>
        <w:t xml:space="preserve"> zákoníku.</w:t>
      </w:r>
    </w:p>
    <w:p w14:paraId="0F866416" w14:textId="4927A74A" w:rsidR="00CE12DB" w:rsidRDefault="00CE12DB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Za porušení povinnosti mlčenlivosti dle předchozího odstavce je </w:t>
      </w:r>
      <w:r>
        <w:rPr>
          <w:rStyle w:val="l-L2Char"/>
          <w:rFonts w:cs="Arial"/>
          <w:b w:val="0"/>
          <w:szCs w:val="22"/>
          <w:u w:val="none"/>
        </w:rPr>
        <w:t>Poskytovatel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povinen uhradit </w:t>
      </w:r>
      <w:r>
        <w:rPr>
          <w:rStyle w:val="l-L2Char"/>
          <w:rFonts w:cs="Arial"/>
          <w:b w:val="0"/>
          <w:szCs w:val="22"/>
          <w:u w:val="none"/>
        </w:rPr>
        <w:t>O</w:t>
      </w:r>
      <w:r w:rsidRPr="00DA0CB7">
        <w:rPr>
          <w:rStyle w:val="l-L2Char"/>
          <w:rFonts w:cs="Arial"/>
          <w:b w:val="0"/>
          <w:szCs w:val="22"/>
          <w:u w:val="none"/>
        </w:rPr>
        <w:t>bjednateli smluvní pokutu ve výši 10 000,- Kč, a to za každý jednotlivý případ porušení této povinnosti.</w:t>
      </w:r>
    </w:p>
    <w:p w14:paraId="0D85DA53" w14:textId="77777777" w:rsidR="00EE55B1" w:rsidRDefault="00EE55B1" w:rsidP="00EE55B1">
      <w:pPr>
        <w:pStyle w:val="l-L1"/>
        <w:numPr>
          <w:ilvl w:val="0"/>
          <w:numId w:val="0"/>
        </w:numPr>
        <w:spacing w:before="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54C553D1" w14:textId="350101D0" w:rsidR="00995ABC" w:rsidRPr="00DA0CB7" w:rsidRDefault="00F43B34" w:rsidP="003739F4">
      <w:pPr>
        <w:pStyle w:val="l-L1"/>
        <w:spacing w:before="0" w:after="120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  <w:r w:rsidR="00995ABC" w:rsidRPr="00DA0CB7">
        <w:rPr>
          <w:rFonts w:ascii="Arial" w:hAnsi="Arial" w:cs="Arial"/>
          <w:szCs w:val="22"/>
        </w:rPr>
        <w:br/>
        <w:t>Závěrečná ustanovení</w:t>
      </w:r>
    </w:p>
    <w:p w14:paraId="6C37A30D" w14:textId="48B76CF1" w:rsidR="00277873" w:rsidRPr="00277873" w:rsidRDefault="00277873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77873">
        <w:rPr>
          <w:rStyle w:val="l-L2Char"/>
          <w:rFonts w:cs="Arial"/>
          <w:b w:val="0"/>
          <w:szCs w:val="22"/>
          <w:u w:val="none"/>
        </w:rPr>
        <w:t>Obě strany se zavazují v</w:t>
      </w:r>
      <w:r w:rsidR="00D63CC1">
        <w:rPr>
          <w:rStyle w:val="l-L2Char"/>
          <w:rFonts w:cs="Arial"/>
          <w:b w:val="0"/>
          <w:szCs w:val="22"/>
          <w:u w:val="none"/>
        </w:rPr>
        <w:t> </w:t>
      </w:r>
      <w:r w:rsidRPr="00277873">
        <w:rPr>
          <w:rStyle w:val="l-L2Char"/>
          <w:rFonts w:cs="Arial"/>
          <w:b w:val="0"/>
          <w:szCs w:val="22"/>
          <w:u w:val="none"/>
        </w:rPr>
        <w:t>průběhu</w:t>
      </w:r>
      <w:r w:rsidR="00D63CC1">
        <w:rPr>
          <w:rStyle w:val="l-L2Char"/>
          <w:rFonts w:cs="Arial"/>
          <w:b w:val="0"/>
          <w:szCs w:val="22"/>
          <w:u w:val="none"/>
        </w:rPr>
        <w:t xml:space="preserve"> realizace </w:t>
      </w:r>
      <w:proofErr w:type="gramStart"/>
      <w:r w:rsidR="00D63CC1">
        <w:rPr>
          <w:rStyle w:val="l-L2Char"/>
          <w:rFonts w:cs="Arial"/>
          <w:b w:val="0"/>
          <w:szCs w:val="22"/>
          <w:u w:val="none"/>
        </w:rPr>
        <w:t xml:space="preserve">smlouvy </w:t>
      </w:r>
      <w:r w:rsidRPr="00277873">
        <w:rPr>
          <w:rStyle w:val="l-L2Char"/>
          <w:rFonts w:cs="Arial"/>
          <w:b w:val="0"/>
          <w:szCs w:val="22"/>
          <w:u w:val="none"/>
        </w:rPr>
        <w:t xml:space="preserve"> </w:t>
      </w:r>
      <w:r w:rsidR="00D63CC1">
        <w:rPr>
          <w:rStyle w:val="l-L2Char"/>
          <w:rFonts w:cs="Arial"/>
          <w:b w:val="0"/>
          <w:szCs w:val="22"/>
          <w:u w:val="none"/>
        </w:rPr>
        <w:t>k</w:t>
      </w:r>
      <w:proofErr w:type="gramEnd"/>
      <w:r w:rsidR="00D63CC1">
        <w:rPr>
          <w:rStyle w:val="l-L2Char"/>
          <w:rFonts w:cs="Arial"/>
          <w:b w:val="0"/>
          <w:szCs w:val="22"/>
          <w:u w:val="none"/>
        </w:rPr>
        <w:t> poskytnutí součinnosti</w:t>
      </w:r>
      <w:r w:rsidRPr="00277873">
        <w:rPr>
          <w:rStyle w:val="l-L2Char"/>
          <w:rFonts w:cs="Arial"/>
          <w:b w:val="0"/>
          <w:szCs w:val="22"/>
          <w:u w:val="none"/>
        </w:rPr>
        <w:t xml:space="preserve"> a k tomuto účelu urč</w:t>
      </w:r>
      <w:r w:rsidR="00D63CC1">
        <w:rPr>
          <w:rStyle w:val="l-L2Char"/>
          <w:rFonts w:cs="Arial"/>
          <w:b w:val="0"/>
          <w:szCs w:val="22"/>
          <w:u w:val="none"/>
        </w:rPr>
        <w:t>í</w:t>
      </w:r>
      <w:r w:rsidRPr="00277873">
        <w:rPr>
          <w:rStyle w:val="l-L2Char"/>
          <w:rFonts w:cs="Arial"/>
          <w:b w:val="0"/>
          <w:szCs w:val="22"/>
          <w:u w:val="none"/>
        </w:rPr>
        <w:t xml:space="preserve"> osoby odpovědné za řešení a vyřizování běžných provozních záležitostí</w:t>
      </w:r>
      <w:r w:rsidR="00D63CC1">
        <w:rPr>
          <w:rStyle w:val="l-L2Char"/>
          <w:rFonts w:cs="Arial"/>
          <w:b w:val="0"/>
          <w:szCs w:val="22"/>
          <w:u w:val="none"/>
        </w:rPr>
        <w:t xml:space="preserve"> souvisejí</w:t>
      </w:r>
      <w:r w:rsidR="003D1532">
        <w:rPr>
          <w:rStyle w:val="l-L2Char"/>
          <w:rFonts w:cs="Arial"/>
          <w:b w:val="0"/>
          <w:szCs w:val="22"/>
          <w:u w:val="none"/>
        </w:rPr>
        <w:t>cí</w:t>
      </w:r>
      <w:r w:rsidR="00D63CC1">
        <w:rPr>
          <w:rStyle w:val="l-L2Char"/>
          <w:rFonts w:cs="Arial"/>
          <w:b w:val="0"/>
          <w:szCs w:val="22"/>
          <w:u w:val="none"/>
        </w:rPr>
        <w:t>ch s předmětem smlouvy.</w:t>
      </w:r>
    </w:p>
    <w:p w14:paraId="466FA8FE" w14:textId="114992F5" w:rsidR="00277873" w:rsidRPr="00277873" w:rsidRDefault="00277873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77873">
        <w:rPr>
          <w:rStyle w:val="l-L2Char"/>
          <w:rFonts w:cs="Arial"/>
          <w:b w:val="0"/>
          <w:szCs w:val="22"/>
          <w:u w:val="none"/>
        </w:rPr>
        <w:t>Smluvní strany si navzájem sdělí bezodkladné změny, které se týkají některého ze</w:t>
      </w:r>
      <w:r w:rsidR="00416D92">
        <w:rPr>
          <w:rStyle w:val="l-L2Char"/>
          <w:rFonts w:cs="Arial"/>
          <w:b w:val="0"/>
          <w:szCs w:val="22"/>
          <w:u w:val="none"/>
        </w:rPr>
        <w:t> </w:t>
      </w:r>
      <w:r w:rsidRPr="00277873">
        <w:rPr>
          <w:rStyle w:val="l-L2Char"/>
          <w:rFonts w:cs="Arial"/>
          <w:b w:val="0"/>
          <w:szCs w:val="22"/>
          <w:u w:val="none"/>
        </w:rPr>
        <w:t>základních identifikačních údajů a údaje o vstupu do li</w:t>
      </w:r>
      <w:r w:rsidR="00FF2F98">
        <w:rPr>
          <w:rStyle w:val="l-L2Char"/>
          <w:rFonts w:cs="Arial"/>
          <w:b w:val="0"/>
          <w:szCs w:val="22"/>
          <w:u w:val="none"/>
        </w:rPr>
        <w:t>kvidace, insolvence, zániku a o </w:t>
      </w:r>
      <w:r w:rsidRPr="00277873">
        <w:rPr>
          <w:rStyle w:val="l-L2Char"/>
          <w:rFonts w:cs="Arial"/>
          <w:b w:val="0"/>
          <w:szCs w:val="22"/>
          <w:u w:val="none"/>
        </w:rPr>
        <w:t xml:space="preserve">právním nástupnictví. </w:t>
      </w:r>
      <w:r w:rsidR="00A22BB6">
        <w:rPr>
          <w:rStyle w:val="l-L2Char"/>
          <w:rFonts w:cs="Arial"/>
          <w:b w:val="0"/>
          <w:szCs w:val="22"/>
          <w:u w:val="none"/>
        </w:rPr>
        <w:t xml:space="preserve">Za porušení oznamovací povinnosti Poskytovatelem je tento povinen uhradit Objednateli </w:t>
      </w:r>
      <w:r w:rsidR="00A22BB6" w:rsidRPr="00A22BB6">
        <w:rPr>
          <w:rStyle w:val="l-L2Char"/>
          <w:rFonts w:cs="Arial"/>
          <w:b w:val="0"/>
          <w:szCs w:val="22"/>
          <w:u w:val="none"/>
        </w:rPr>
        <w:t>smluvní pokutu ve výši 10 000,- Kč, a to za každý jednotlivý případ porušení této povinnosti.</w:t>
      </w:r>
    </w:p>
    <w:p w14:paraId="312D6EA4" w14:textId="72A27556" w:rsidR="00A50845" w:rsidRDefault="00A50845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DA0CB7">
        <w:rPr>
          <w:rStyle w:val="l-L2Char"/>
          <w:rFonts w:cs="Arial"/>
          <w:b w:val="0"/>
          <w:szCs w:val="22"/>
          <w:u w:val="none"/>
        </w:rPr>
        <w:t>občanského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11EC74F1" w14:textId="6E86A532" w:rsidR="00E9783A" w:rsidRPr="00EB3BCF" w:rsidRDefault="00E9783A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b w:val="0"/>
          <w:szCs w:val="22"/>
          <w:u w:val="none"/>
        </w:rPr>
      </w:pPr>
      <w:r w:rsidRPr="00EB3BCF">
        <w:rPr>
          <w:rStyle w:val="l-L2Char"/>
          <w:b w:val="0"/>
          <w:szCs w:val="22"/>
          <w:u w:val="none"/>
        </w:rPr>
        <w:t>SPÚ jako správce osobních údajů dle zákona č. 110/2019 Sb., o zpracování osobních údajů a o změně některých zákonů, ve znění pozdějších předpisů a platného nařízení (EU) 2016/679 (GDPR), tímto informuje ve smlouvě uvedený subjekt osobních údajů, že jeho údaje uvedené v této smlouvě zpracovává pro účely realizace, výkonu práv a</w:t>
      </w:r>
      <w:r w:rsidR="00416D92">
        <w:rPr>
          <w:rStyle w:val="l-L2Char"/>
          <w:b w:val="0"/>
          <w:szCs w:val="22"/>
          <w:u w:val="none"/>
        </w:rPr>
        <w:t> </w:t>
      </w:r>
      <w:r w:rsidRPr="00EB3BCF">
        <w:rPr>
          <w:rStyle w:val="l-L2Char"/>
          <w:b w:val="0"/>
          <w:szCs w:val="22"/>
          <w:u w:val="none"/>
        </w:rPr>
        <w:t>povinností dle této smlouvy. Smluvní strany se zavazují, že při správě a zpracování osobních údajů budou dále postupovat v souladu s aktuální platnou a účinnou legislativou.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217821EF" w14:textId="4E978902" w:rsidR="00E9783A" w:rsidRPr="00EB3BCF" w:rsidRDefault="00E9783A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B3BCF">
        <w:rPr>
          <w:rStyle w:val="l-L2Char"/>
          <w:rFonts w:cs="Arial"/>
          <w:b w:val="0"/>
          <w:szCs w:val="22"/>
          <w:u w:val="none"/>
        </w:rPr>
        <w:t>Poskytovatel bere na vědomí, že objednatel jako povinný subjekt musí na žádost poskytnout informace podle zákona č. 106/1999 Sb., o svobodném přístupu k informacím, ve znění pozdějších předpisů, a to zejména informace týkající se identifikace smluvních stran, informace o ceně plnění a rámcovou informaci o předmětu plnění smlouvy. Informace poskytnuté v souladu s citovaným zákonem nelze považovat za porušení závazku mlčenlivosti o důvěrných informacích.</w:t>
      </w:r>
    </w:p>
    <w:p w14:paraId="1FF89781" w14:textId="44E3150B" w:rsidR="00E9783A" w:rsidRPr="00EB3BCF" w:rsidRDefault="00E9783A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B3BCF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</w:t>
      </w:r>
      <w:r w:rsidR="00416D92">
        <w:rPr>
          <w:rStyle w:val="l-L2Char"/>
          <w:rFonts w:cs="Arial"/>
          <w:b w:val="0"/>
          <w:szCs w:val="22"/>
          <w:u w:val="none"/>
        </w:rPr>
        <w:t> </w:t>
      </w:r>
      <w:r w:rsidRPr="00EB3BCF">
        <w:rPr>
          <w:rStyle w:val="l-L2Char"/>
          <w:rFonts w:cs="Arial"/>
          <w:b w:val="0"/>
          <w:szCs w:val="22"/>
          <w:u w:val="none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D2AA43A" w14:textId="6EF31D5D" w:rsidR="00E9783A" w:rsidRPr="00EB3BCF" w:rsidRDefault="00E9783A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B3BCF">
        <w:rPr>
          <w:rStyle w:val="l-L2Char"/>
          <w:b w:val="0"/>
          <w:szCs w:val="22"/>
          <w:u w:val="none"/>
        </w:rPr>
        <w:t>Tato smlouva je závazná i pro případné právní nástupce obou smluvních stran. O právním nástupnictví je však nutno neprodleně informovat druhou smluvní stranu a to písemně, na</w:t>
      </w:r>
      <w:r w:rsidR="00416D92">
        <w:rPr>
          <w:rStyle w:val="l-L2Char"/>
          <w:b w:val="0"/>
          <w:szCs w:val="22"/>
          <w:u w:val="none"/>
        </w:rPr>
        <w:t> </w:t>
      </w:r>
      <w:r w:rsidRPr="00EB3BCF">
        <w:rPr>
          <w:rStyle w:val="l-L2Char"/>
          <w:b w:val="0"/>
          <w:szCs w:val="22"/>
          <w:u w:val="none"/>
        </w:rPr>
        <w:t>kontaktní adresu.</w:t>
      </w:r>
    </w:p>
    <w:p w14:paraId="3A9099F0" w14:textId="267000EC" w:rsidR="00E9783A" w:rsidRPr="00EB3BCF" w:rsidRDefault="00E9783A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B3BCF">
        <w:rPr>
          <w:rStyle w:val="l-L2Char"/>
          <w:b w:val="0"/>
          <w:szCs w:val="22"/>
          <w:u w:val="none"/>
        </w:rPr>
        <w:t>O jakékoliv změně v rozsahu činnosti poskytovatele musí být mezi objednatelem a</w:t>
      </w:r>
      <w:r w:rsidR="00416D92">
        <w:rPr>
          <w:rStyle w:val="l-L2Char"/>
          <w:b w:val="0"/>
          <w:szCs w:val="22"/>
          <w:u w:val="none"/>
        </w:rPr>
        <w:t> </w:t>
      </w:r>
      <w:r w:rsidRPr="00EB3BCF">
        <w:rPr>
          <w:rStyle w:val="l-L2Char"/>
          <w:b w:val="0"/>
          <w:szCs w:val="22"/>
          <w:u w:val="none"/>
        </w:rPr>
        <w:t>zhotovitel</w:t>
      </w:r>
      <w:r w:rsidR="003D1532" w:rsidRPr="00EB3BCF">
        <w:rPr>
          <w:rStyle w:val="l-L2Char"/>
          <w:b w:val="0"/>
          <w:szCs w:val="22"/>
          <w:u w:val="none"/>
        </w:rPr>
        <w:t>e</w:t>
      </w:r>
      <w:r w:rsidRPr="00EB3BCF">
        <w:rPr>
          <w:rStyle w:val="l-L2Char"/>
          <w:b w:val="0"/>
          <w:szCs w:val="22"/>
          <w:u w:val="none"/>
        </w:rPr>
        <w:t>m uzavřen samostatný písemný dodatek k této smlouvě s upřesněním ceny a vlivu na termín doby plnění dle této smlouvy. Zadání dodatečných služeb musí být řešeno v souladu s příslušnými ustanoveními ZZVZ.</w:t>
      </w:r>
    </w:p>
    <w:p w14:paraId="2FBD785E" w14:textId="092AEF5A" w:rsidR="00CC0A33" w:rsidRPr="00EB3BCF" w:rsidRDefault="00CC0A33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B3BCF">
        <w:rPr>
          <w:rStyle w:val="l-L2Char"/>
          <w:rFonts w:cs="Arial"/>
          <w:b w:val="0"/>
          <w:szCs w:val="22"/>
          <w:u w:val="none"/>
        </w:rPr>
        <w:t>Smluvní</w:t>
      </w:r>
      <w:r w:rsidRPr="00EB3BCF">
        <w:rPr>
          <w:rStyle w:val="l-L2Char"/>
          <w:szCs w:val="22"/>
        </w:rPr>
        <w:t xml:space="preserve"> </w:t>
      </w:r>
      <w:r w:rsidRPr="00EB3BCF">
        <w:rPr>
          <w:rStyle w:val="l-L2Char"/>
          <w:rFonts w:cs="Arial"/>
          <w:b w:val="0"/>
          <w:szCs w:val="22"/>
          <w:u w:val="none"/>
        </w:rPr>
        <w:t xml:space="preserve">strany jsou si plně vědomy zákonné povinnosti </w:t>
      </w:r>
      <w:r w:rsidR="003D1532" w:rsidRPr="00EB3BCF">
        <w:rPr>
          <w:rStyle w:val="l-L2Char"/>
          <w:rFonts w:cs="Arial"/>
          <w:b w:val="0"/>
          <w:szCs w:val="22"/>
          <w:u w:val="none"/>
        </w:rPr>
        <w:t xml:space="preserve">platné </w:t>
      </w:r>
      <w:r w:rsidRPr="00EB3BCF">
        <w:rPr>
          <w:rStyle w:val="l-L2Char"/>
          <w:rFonts w:cs="Arial"/>
          <w:b w:val="0"/>
          <w:szCs w:val="22"/>
          <w:u w:val="none"/>
        </w:rPr>
        <w:t>od 1. 7. 2016 uveřejnit dle</w:t>
      </w:r>
      <w:r w:rsidR="00416D92">
        <w:rPr>
          <w:rStyle w:val="l-L2Char"/>
          <w:rFonts w:cs="Arial"/>
          <w:b w:val="0"/>
          <w:szCs w:val="22"/>
          <w:u w:val="none"/>
        </w:rPr>
        <w:t> </w:t>
      </w:r>
      <w:r w:rsidRPr="00EB3BCF">
        <w:rPr>
          <w:rStyle w:val="l-L2Char"/>
          <w:rFonts w:cs="Arial"/>
          <w:b w:val="0"/>
          <w:szCs w:val="22"/>
          <w:u w:val="none"/>
        </w:rPr>
        <w:t>zákona č. 340/2015 Sb., o zvláštních podmínkách účinnosti některých smluv, uveřejňování těchto smluv a o registru smluv (zákon o registru smluv)</w:t>
      </w:r>
      <w:r w:rsidR="00D63CC1" w:rsidRPr="00EB3BCF">
        <w:rPr>
          <w:rStyle w:val="l-L2Char"/>
          <w:rFonts w:cs="Arial"/>
          <w:b w:val="0"/>
          <w:szCs w:val="22"/>
          <w:u w:val="none"/>
        </w:rPr>
        <w:t>, ve znění pozdějších předpisů</w:t>
      </w:r>
      <w:r w:rsidRPr="00EB3BCF">
        <w:rPr>
          <w:rStyle w:val="l-L2Char"/>
          <w:rFonts w:cs="Arial"/>
          <w:b w:val="0"/>
          <w:szCs w:val="22"/>
          <w:u w:val="none"/>
        </w:rPr>
        <w:t xml:space="preserve"> tuto </w:t>
      </w:r>
      <w:r w:rsidR="00680FF2" w:rsidRPr="00EB3BCF">
        <w:rPr>
          <w:rStyle w:val="l-L2Char"/>
          <w:rFonts w:cs="Arial"/>
          <w:b w:val="0"/>
          <w:szCs w:val="22"/>
          <w:u w:val="none"/>
        </w:rPr>
        <w:t>s</w:t>
      </w:r>
      <w:r w:rsidRPr="00EB3BCF">
        <w:rPr>
          <w:rStyle w:val="l-L2Char"/>
          <w:rFonts w:cs="Arial"/>
          <w:b w:val="0"/>
          <w:szCs w:val="22"/>
          <w:u w:val="none"/>
        </w:rPr>
        <w:t xml:space="preserve">mlouvu včetně všech případných dohod, kterými se tato </w:t>
      </w:r>
      <w:r w:rsidR="00680FF2" w:rsidRPr="00EB3BCF">
        <w:rPr>
          <w:rStyle w:val="l-L2Char"/>
          <w:rFonts w:cs="Arial"/>
          <w:b w:val="0"/>
          <w:szCs w:val="22"/>
          <w:u w:val="none"/>
        </w:rPr>
        <w:t>s</w:t>
      </w:r>
      <w:r w:rsidRPr="00EB3BCF">
        <w:rPr>
          <w:rStyle w:val="l-L2Char"/>
          <w:rFonts w:cs="Arial"/>
          <w:b w:val="0"/>
          <w:szCs w:val="22"/>
          <w:u w:val="none"/>
        </w:rPr>
        <w:t xml:space="preserve">mlouva doplňuje, mění, nahrazuje nebo ruší, a to prostřednictvím registru smluv. Smluvní strany se dále dohodly, že tuto </w:t>
      </w:r>
      <w:r w:rsidR="00680FF2" w:rsidRPr="00EB3BCF">
        <w:rPr>
          <w:rStyle w:val="l-L2Char"/>
          <w:rFonts w:cs="Arial"/>
          <w:b w:val="0"/>
          <w:szCs w:val="22"/>
          <w:u w:val="none"/>
        </w:rPr>
        <w:t>s</w:t>
      </w:r>
      <w:r w:rsidRPr="00EB3BCF">
        <w:rPr>
          <w:rStyle w:val="l-L2Char"/>
          <w:rFonts w:cs="Arial"/>
          <w:b w:val="0"/>
          <w:szCs w:val="22"/>
          <w:u w:val="none"/>
        </w:rPr>
        <w:t xml:space="preserve">mlouvu zašle správci registru smluv k uveřejnění prostřednictvím registru smluv </w:t>
      </w:r>
      <w:r w:rsidR="00223460" w:rsidRPr="00EB3BCF">
        <w:rPr>
          <w:rStyle w:val="l-L2Char"/>
          <w:rFonts w:cs="Arial"/>
          <w:b w:val="0"/>
          <w:szCs w:val="22"/>
          <w:u w:val="none"/>
        </w:rPr>
        <w:t>O</w:t>
      </w:r>
      <w:r w:rsidRPr="00EB3BCF">
        <w:rPr>
          <w:rStyle w:val="l-L2Char"/>
          <w:rFonts w:cs="Arial"/>
          <w:b w:val="0"/>
          <w:szCs w:val="22"/>
          <w:u w:val="none"/>
        </w:rPr>
        <w:t>bjednatel.</w:t>
      </w:r>
    </w:p>
    <w:p w14:paraId="5F866C20" w14:textId="31E0267E" w:rsidR="00277873" w:rsidRPr="00EB3BCF" w:rsidRDefault="00277873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B3BCF">
        <w:rPr>
          <w:rStyle w:val="l-L2Char"/>
          <w:rFonts w:cs="Arial"/>
          <w:b w:val="0"/>
          <w:szCs w:val="22"/>
          <w:u w:val="none"/>
        </w:rPr>
        <w:t xml:space="preserve">Objednatel je oprávněn kontrolovat, zda je Plnění poskytováno </w:t>
      </w:r>
      <w:r w:rsidR="00223460" w:rsidRPr="00EB3BCF">
        <w:rPr>
          <w:rStyle w:val="l-L2Char"/>
          <w:rFonts w:cs="Arial"/>
          <w:b w:val="0"/>
          <w:szCs w:val="22"/>
          <w:u w:val="none"/>
        </w:rPr>
        <w:t>Poskytovatelem</w:t>
      </w:r>
      <w:r w:rsidR="00CC5D9A" w:rsidRPr="00EB3BCF">
        <w:rPr>
          <w:rStyle w:val="l-L2Char"/>
          <w:rFonts w:cs="Arial"/>
          <w:b w:val="0"/>
          <w:szCs w:val="22"/>
          <w:u w:val="none"/>
        </w:rPr>
        <w:t xml:space="preserve"> řádně a v </w:t>
      </w:r>
      <w:r w:rsidRPr="00EB3BCF">
        <w:rPr>
          <w:rStyle w:val="l-L2Char"/>
          <w:rFonts w:cs="Arial"/>
          <w:b w:val="0"/>
          <w:szCs w:val="22"/>
          <w:u w:val="none"/>
        </w:rPr>
        <w:t xml:space="preserve">souladu s touto smlouvou, jeho pokyny a příslušnými právními předpisy. </w:t>
      </w:r>
    </w:p>
    <w:p w14:paraId="3B131C17" w14:textId="7F31718F" w:rsidR="00A50845" w:rsidRPr="00E9783A" w:rsidRDefault="00E9783A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9783A">
        <w:rPr>
          <w:rStyle w:val="l-L2Char"/>
          <w:rFonts w:cs="Arial"/>
          <w:b w:val="0"/>
          <w:szCs w:val="22"/>
          <w:u w:val="none"/>
        </w:rPr>
        <w:t xml:space="preserve">Tuto smlouvu lze měnit a/nebo doplňovat pouze písemnými dodatky, takto označovanými a číslovanými vzestupnou řadou po dohodě smluvních stran, a podepsanými oprávněnými zástupci </w:t>
      </w:r>
      <w:proofErr w:type="spellStart"/>
      <w:r w:rsidRPr="00E9783A">
        <w:rPr>
          <w:rStyle w:val="l-L2Char"/>
          <w:rFonts w:cs="Arial"/>
          <w:b w:val="0"/>
          <w:szCs w:val="22"/>
          <w:u w:val="none"/>
        </w:rPr>
        <w:t>objdnatele</w:t>
      </w:r>
      <w:proofErr w:type="spellEnd"/>
      <w:r w:rsidRPr="00E9783A">
        <w:rPr>
          <w:rStyle w:val="l-L2Char"/>
          <w:rFonts w:cs="Arial"/>
          <w:b w:val="0"/>
          <w:szCs w:val="22"/>
          <w:u w:val="none"/>
        </w:rPr>
        <w:t xml:space="preserve"> a </w:t>
      </w:r>
      <w:r w:rsidR="009B131E">
        <w:rPr>
          <w:rStyle w:val="l-L2Char"/>
          <w:rFonts w:cs="Arial"/>
          <w:b w:val="0"/>
          <w:szCs w:val="22"/>
          <w:u w:val="none"/>
        </w:rPr>
        <w:t>poskytovatele</w:t>
      </w:r>
      <w:r w:rsidRPr="00E9783A">
        <w:rPr>
          <w:rStyle w:val="l-L2Char"/>
          <w:rFonts w:cs="Arial"/>
          <w:b w:val="0"/>
          <w:szCs w:val="22"/>
          <w:u w:val="none"/>
        </w:rPr>
        <w:t>; vždy však musí být postupováno v souladu se ZZVZ</w:t>
      </w:r>
      <w:r w:rsidR="00A50845" w:rsidRPr="00E9783A">
        <w:rPr>
          <w:rStyle w:val="l-L2Char"/>
          <w:rFonts w:cs="Arial"/>
          <w:b w:val="0"/>
          <w:szCs w:val="22"/>
          <w:u w:val="none"/>
        </w:rPr>
        <w:t>.</w:t>
      </w:r>
    </w:p>
    <w:p w14:paraId="0A6F6FF6" w14:textId="0339EC3C" w:rsidR="00D639D8" w:rsidRDefault="00FD2BEE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5EF6495B" w14:textId="36239ED2" w:rsidR="00D649E6" w:rsidRPr="00D639D8" w:rsidRDefault="00D649E6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639D8">
        <w:rPr>
          <w:rStyle w:val="l-L2Char"/>
          <w:rFonts w:cs="Arial"/>
          <w:b w:val="0"/>
          <w:szCs w:val="22"/>
          <w:u w:val="none"/>
        </w:rPr>
        <w:t xml:space="preserve">Tato smlouva nabývá platnosti </w:t>
      </w:r>
      <w:r w:rsidR="00D63CC1">
        <w:rPr>
          <w:rStyle w:val="l-L2Char"/>
          <w:rFonts w:cs="Arial"/>
          <w:b w:val="0"/>
          <w:szCs w:val="22"/>
          <w:u w:val="none"/>
        </w:rPr>
        <w:t xml:space="preserve">podpisem smluvních stran </w:t>
      </w:r>
      <w:r w:rsidRPr="00D639D8">
        <w:rPr>
          <w:rStyle w:val="l-L2Char"/>
          <w:rFonts w:cs="Arial"/>
          <w:b w:val="0"/>
          <w:szCs w:val="22"/>
          <w:u w:val="none"/>
        </w:rPr>
        <w:t xml:space="preserve">a účinnosti dnem </w:t>
      </w:r>
      <w:proofErr w:type="spellStart"/>
      <w:r w:rsidR="00D63CC1">
        <w:rPr>
          <w:rStyle w:val="l-L2Char"/>
          <w:rFonts w:cs="Arial"/>
          <w:b w:val="0"/>
          <w:szCs w:val="22"/>
          <w:u w:val="none"/>
        </w:rPr>
        <w:t>uvěřejnění</w:t>
      </w:r>
      <w:proofErr w:type="spellEnd"/>
      <w:r w:rsidR="00D63CC1">
        <w:rPr>
          <w:rStyle w:val="l-L2Char"/>
          <w:rFonts w:cs="Arial"/>
          <w:b w:val="0"/>
          <w:szCs w:val="22"/>
          <w:u w:val="none"/>
        </w:rPr>
        <w:t xml:space="preserve"> v registru smluv.</w:t>
      </w:r>
    </w:p>
    <w:p w14:paraId="66EABDA7" w14:textId="5A320719" w:rsidR="00362FAF" w:rsidRPr="002D06F2" w:rsidRDefault="00362FAF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  <w:lang w:eastAsia="cs-CZ"/>
        </w:rPr>
      </w:pPr>
      <w:r w:rsidRPr="002D06F2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1FF10CF8" w14:textId="44C7E1EE" w:rsidR="00823313" w:rsidRPr="002D06F2" w:rsidRDefault="00823313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D06F2">
        <w:rPr>
          <w:rStyle w:val="l-L2Char"/>
          <w:rFonts w:cs="Arial"/>
          <w:b w:val="0"/>
          <w:szCs w:val="22"/>
          <w:u w:val="none"/>
        </w:rPr>
        <w:t>Přílohou č. 1 této smlouvy harmonogram prací;</w:t>
      </w:r>
    </w:p>
    <w:p w14:paraId="7D8B554A" w14:textId="73AEDC91" w:rsidR="00823313" w:rsidRPr="002D06F2" w:rsidRDefault="00823313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D06F2">
        <w:rPr>
          <w:rStyle w:val="l-L2Char"/>
          <w:rFonts w:cs="Arial"/>
          <w:b w:val="0"/>
          <w:szCs w:val="22"/>
          <w:u w:val="none"/>
        </w:rPr>
        <w:t>Přílohou č. 2a této smlouvy je cenová specifikace prováděných služeb pro</w:t>
      </w:r>
      <w:r w:rsidR="00416D92">
        <w:rPr>
          <w:rStyle w:val="l-L2Char"/>
          <w:rFonts w:cs="Arial"/>
          <w:b w:val="0"/>
          <w:szCs w:val="22"/>
          <w:u w:val="none"/>
        </w:rPr>
        <w:t> </w:t>
      </w:r>
      <w:r w:rsidRPr="002D06F2">
        <w:rPr>
          <w:rStyle w:val="l-L2Char"/>
          <w:rFonts w:cs="Arial"/>
          <w:b w:val="0"/>
          <w:szCs w:val="22"/>
          <w:u w:val="none"/>
        </w:rPr>
        <w:t>pracoviště Kydlinovská</w:t>
      </w:r>
    </w:p>
    <w:p w14:paraId="567A96D8" w14:textId="3721CA55" w:rsidR="00362FAF" w:rsidRPr="002D06F2" w:rsidRDefault="00823313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D06F2">
        <w:rPr>
          <w:rStyle w:val="l-L2Char"/>
          <w:rFonts w:cs="Arial"/>
          <w:b w:val="0"/>
          <w:szCs w:val="22"/>
          <w:u w:val="none"/>
        </w:rPr>
        <w:t>Příloha č. 2b této smlouvy je cenová specifikace prováděných služeb pro pracoviště Haškova</w:t>
      </w:r>
    </w:p>
    <w:p w14:paraId="02831E7C" w14:textId="76CBF7DF" w:rsidR="00A50845" w:rsidRPr="00CE12DB" w:rsidRDefault="00024114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E12DB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CE12DB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CE12DB">
        <w:rPr>
          <w:rStyle w:val="l-L2Char"/>
          <w:rFonts w:cs="Arial"/>
          <w:b w:val="0"/>
          <w:szCs w:val="22"/>
          <w:u w:val="none"/>
        </w:rPr>
        <w:t>y</w:t>
      </w:r>
      <w:r w:rsidR="00A50845" w:rsidRPr="00CE12DB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04F2953B" w14:textId="77777777" w:rsidR="00D43183" w:rsidRPr="00DA0CB7" w:rsidRDefault="00D43183" w:rsidP="00DB681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</w:p>
    <w:p w14:paraId="1FF5E098" w14:textId="0AC06AC5" w:rsidR="00581454" w:rsidRPr="00DA0CB7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54664D" w14:paraId="4DEE29BB" w14:textId="77777777" w:rsidTr="0077220E">
        <w:tc>
          <w:tcPr>
            <w:tcW w:w="4606" w:type="dxa"/>
            <w:shd w:val="clear" w:color="auto" w:fill="auto"/>
          </w:tcPr>
          <w:p w14:paraId="44C79F84" w14:textId="5406F491" w:rsidR="00CB55C3" w:rsidRPr="00DA0CB7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DA0CB7">
              <w:rPr>
                <w:rFonts w:cs="Arial"/>
                <w:szCs w:val="22"/>
              </w:rPr>
              <w:t>V</w:t>
            </w:r>
            <w:r w:rsidR="006411E5">
              <w:rPr>
                <w:rFonts w:cs="Arial"/>
                <w:szCs w:val="22"/>
              </w:rPr>
              <w:t>e</w:t>
            </w:r>
            <w:r w:rsidR="006411E5">
              <w:t xml:space="preserve"> </w:t>
            </w:r>
            <w:r w:rsidR="00CE12DB">
              <w:t>Hradci Králové</w:t>
            </w:r>
            <w:r w:rsidR="006411E5">
              <w:t xml:space="preserve">    </w:t>
            </w:r>
            <w:r w:rsidRPr="00DA0CB7">
              <w:rPr>
                <w:rFonts w:cs="Arial"/>
                <w:szCs w:val="22"/>
              </w:rPr>
              <w:t xml:space="preserve"> dne</w:t>
            </w:r>
            <w:r w:rsidR="00D73CCB">
              <w:rPr>
                <w:rFonts w:cs="Arial"/>
                <w:szCs w:val="22"/>
              </w:rPr>
              <w:t>/</w:t>
            </w:r>
            <w:r w:rsidR="00D73CCB" w:rsidRPr="00D73CCB">
              <w:rPr>
                <w:rFonts w:cs="Arial"/>
                <w:color w:val="FF0000"/>
                <w:szCs w:val="22"/>
              </w:rPr>
              <w:t>dle el. pod</w:t>
            </w:r>
            <w:r w:rsidR="00D73CCB">
              <w:rPr>
                <w:rFonts w:cs="Arial"/>
                <w:color w:val="FF0000"/>
                <w:szCs w:val="22"/>
              </w:rPr>
              <w:t>pisu</w:t>
            </w:r>
          </w:p>
        </w:tc>
        <w:tc>
          <w:tcPr>
            <w:tcW w:w="4606" w:type="dxa"/>
            <w:shd w:val="clear" w:color="auto" w:fill="auto"/>
          </w:tcPr>
          <w:p w14:paraId="393F56B5" w14:textId="22E40B60" w:rsidR="00CB55C3" w:rsidRPr="00DA0CB7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DA0CB7">
              <w:rPr>
                <w:rFonts w:cs="Arial"/>
                <w:szCs w:val="22"/>
              </w:rPr>
              <w:t>V…………dne</w:t>
            </w:r>
            <w:r w:rsidR="00D73CCB">
              <w:rPr>
                <w:rFonts w:cs="Arial"/>
                <w:szCs w:val="22"/>
              </w:rPr>
              <w:t xml:space="preserve"> / </w:t>
            </w:r>
            <w:r w:rsidR="00D73CCB" w:rsidRPr="00D73CCB">
              <w:rPr>
                <w:rFonts w:cs="Arial"/>
                <w:color w:val="FF0000"/>
                <w:szCs w:val="22"/>
              </w:rPr>
              <w:t>dle el. podpisu</w:t>
            </w:r>
            <w:r w:rsidRPr="00D73CCB">
              <w:rPr>
                <w:rFonts w:cs="Arial"/>
                <w:color w:val="FF0000"/>
                <w:szCs w:val="22"/>
              </w:rPr>
              <w:t>………</w:t>
            </w:r>
          </w:p>
        </w:tc>
      </w:tr>
      <w:tr w:rsidR="00CB55C3" w:rsidRPr="0054664D" w14:paraId="07651C10" w14:textId="77777777" w:rsidTr="0077220E">
        <w:tc>
          <w:tcPr>
            <w:tcW w:w="4606" w:type="dxa"/>
            <w:shd w:val="clear" w:color="auto" w:fill="auto"/>
          </w:tcPr>
          <w:p w14:paraId="44C3CBD1" w14:textId="4D8B473C" w:rsidR="00CB55C3" w:rsidRPr="00D73CCB" w:rsidRDefault="00D73CCB" w:rsidP="00AE2DC5">
            <w:pPr>
              <w:spacing w:line="288" w:lineRule="auto"/>
              <w:jc w:val="center"/>
              <w:rPr>
                <w:rFonts w:cs="Arial"/>
                <w:i/>
                <w:iCs/>
                <w:szCs w:val="22"/>
              </w:rPr>
            </w:pPr>
            <w:r w:rsidRPr="00D73CCB">
              <w:rPr>
                <w:rFonts w:cs="Arial"/>
                <w:i/>
                <w:iCs/>
                <w:color w:val="FF0000"/>
                <w:szCs w:val="22"/>
              </w:rPr>
              <w:t>„elektronicky podepsáno“</w:t>
            </w:r>
          </w:p>
        </w:tc>
        <w:tc>
          <w:tcPr>
            <w:tcW w:w="4606" w:type="dxa"/>
            <w:shd w:val="clear" w:color="auto" w:fill="auto"/>
          </w:tcPr>
          <w:p w14:paraId="266EE572" w14:textId="7B892FB4" w:rsidR="00CB55C3" w:rsidRPr="00DA0CB7" w:rsidRDefault="00D73CCB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D73CCB">
              <w:rPr>
                <w:rFonts w:cs="Arial"/>
                <w:i/>
                <w:iCs/>
                <w:color w:val="FF0000"/>
                <w:szCs w:val="22"/>
              </w:rPr>
              <w:t>„elektronicky podepsáno“</w:t>
            </w:r>
          </w:p>
        </w:tc>
      </w:tr>
      <w:tr w:rsidR="00CB55C3" w:rsidRPr="0054664D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DA0CB7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DA0CB7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DA0CB7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DA0CB7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54664D" w14:paraId="33956E3E" w14:textId="77777777" w:rsidTr="0077220E">
        <w:tc>
          <w:tcPr>
            <w:tcW w:w="4606" w:type="dxa"/>
            <w:shd w:val="clear" w:color="auto" w:fill="auto"/>
          </w:tcPr>
          <w:p w14:paraId="131B3B18" w14:textId="7499F911" w:rsidR="00CB55C3" w:rsidRPr="00CE12DB" w:rsidRDefault="00223460" w:rsidP="00D73CCB">
            <w:pPr>
              <w:spacing w:after="0" w:line="288" w:lineRule="auto"/>
              <w:jc w:val="center"/>
              <w:rPr>
                <w:rFonts w:cs="Arial"/>
                <w:b/>
                <w:szCs w:val="22"/>
              </w:rPr>
            </w:pPr>
            <w:r w:rsidRPr="00CE12DB">
              <w:rPr>
                <w:rFonts w:cs="Arial"/>
                <w:b/>
                <w:szCs w:val="22"/>
              </w:rPr>
              <w:t>O</w:t>
            </w:r>
            <w:r w:rsidR="00CB55C3" w:rsidRPr="00CE12DB">
              <w:rPr>
                <w:rFonts w:cs="Arial"/>
                <w:b/>
                <w:szCs w:val="22"/>
              </w:rPr>
              <w:t>bjednatel</w:t>
            </w:r>
          </w:p>
          <w:p w14:paraId="51F4E774" w14:textId="173F59BC" w:rsidR="00CE12DB" w:rsidRPr="00CE12DB" w:rsidRDefault="00CE12DB" w:rsidP="00D73CCB">
            <w:pPr>
              <w:spacing w:after="0" w:line="288" w:lineRule="auto"/>
              <w:jc w:val="center"/>
              <w:rPr>
                <w:bCs/>
              </w:rPr>
            </w:pPr>
            <w:r w:rsidRPr="00CE12DB">
              <w:rPr>
                <w:bCs/>
              </w:rPr>
              <w:t>Ing. Petr Lázňovský</w:t>
            </w:r>
          </w:p>
          <w:p w14:paraId="74622DBA" w14:textId="35C4CB7C" w:rsidR="00CE12DB" w:rsidRPr="00CE12DB" w:rsidRDefault="00CE12DB" w:rsidP="00D73CCB">
            <w:pPr>
              <w:spacing w:after="0" w:line="288" w:lineRule="auto"/>
              <w:ind w:left="598"/>
              <w:jc w:val="center"/>
              <w:rPr>
                <w:rFonts w:cs="Arial"/>
                <w:bCs/>
                <w:szCs w:val="22"/>
              </w:rPr>
            </w:pPr>
            <w:r w:rsidRPr="00CE12DB">
              <w:rPr>
                <w:rFonts w:cs="Arial"/>
                <w:bCs/>
              </w:rPr>
              <w:t>Ředitel Krajského pozemkového úřadu pro</w:t>
            </w:r>
            <w:r>
              <w:rPr>
                <w:rFonts w:cs="Arial"/>
                <w:bCs/>
              </w:rPr>
              <w:t> </w:t>
            </w:r>
            <w:r w:rsidRPr="00CE12DB">
              <w:rPr>
                <w:rFonts w:cs="Arial"/>
                <w:bCs/>
              </w:rPr>
              <w:t>Královéhradecký kraj</w:t>
            </w:r>
          </w:p>
          <w:p w14:paraId="274EAE1B" w14:textId="08FAC4B5" w:rsidR="00D649E6" w:rsidRPr="00DA0CB7" w:rsidRDefault="00CE12DB" w:rsidP="00D73CCB">
            <w:pPr>
              <w:spacing w:after="0" w:line="288" w:lineRule="auto"/>
              <w:ind w:left="598"/>
              <w:jc w:val="center"/>
              <w:rPr>
                <w:rFonts w:cs="Arial"/>
                <w:b/>
                <w:szCs w:val="22"/>
              </w:rPr>
            </w:pPr>
            <w:r w:rsidRPr="00CE12DB">
              <w:rPr>
                <w:rFonts w:cs="Arial"/>
                <w:bCs/>
                <w:szCs w:val="22"/>
              </w:rPr>
              <w:t>Státní pozemkový úřad</w:t>
            </w:r>
          </w:p>
        </w:tc>
        <w:tc>
          <w:tcPr>
            <w:tcW w:w="4606" w:type="dxa"/>
            <w:shd w:val="clear" w:color="auto" w:fill="auto"/>
          </w:tcPr>
          <w:p w14:paraId="107A016D" w14:textId="3D2ABB51" w:rsidR="00CB55C3" w:rsidRPr="00DA0CB7" w:rsidRDefault="00223460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Poskytovatel</w:t>
            </w:r>
          </w:p>
        </w:tc>
      </w:tr>
    </w:tbl>
    <w:p w14:paraId="60D95E0D" w14:textId="7EC77FE5" w:rsidR="00D649E6" w:rsidRPr="00D649E6" w:rsidRDefault="00D649E6" w:rsidP="00D649E6"/>
    <w:sectPr w:rsidR="00D649E6" w:rsidRPr="00D649E6" w:rsidSect="00D649E6">
      <w:footerReference w:type="even" r:id="rId14"/>
      <w:footerReference w:type="default" r:id="rId15"/>
      <w:headerReference w:type="first" r:id="rId16"/>
      <w:pgSz w:w="11906" w:h="16838" w:code="9"/>
      <w:pgMar w:top="851" w:right="1134" w:bottom="1259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F27" w14:textId="77777777" w:rsidR="00033085" w:rsidRDefault="00033085">
      <w:r>
        <w:separator/>
      </w:r>
    </w:p>
  </w:endnote>
  <w:endnote w:type="continuationSeparator" w:id="0">
    <w:p w14:paraId="5292B447" w14:textId="77777777" w:rsidR="00033085" w:rsidRDefault="00033085">
      <w:r>
        <w:continuationSeparator/>
      </w:r>
    </w:p>
  </w:endnote>
  <w:endnote w:type="continuationNotice" w:id="1">
    <w:p w14:paraId="5DDEE613" w14:textId="77777777" w:rsidR="00033085" w:rsidRDefault="00033085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6AF79" w14:textId="77777777" w:rsidR="00D17B12" w:rsidRDefault="00D17B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D17B12" w:rsidRDefault="00D17B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1A79" w14:textId="07D5E62B" w:rsidR="00D17B12" w:rsidRPr="00DA0CB7" w:rsidRDefault="00D17B12">
    <w:pPr>
      <w:pStyle w:val="Zpat"/>
      <w:framePr w:wrap="around" w:vAnchor="text" w:hAnchor="margin" w:xAlign="center" w:y="1"/>
      <w:rPr>
        <w:rStyle w:val="slostrnky"/>
        <w:sz w:val="22"/>
        <w:szCs w:val="22"/>
      </w:rPr>
    </w:pPr>
    <w:r w:rsidRPr="00DA0CB7">
      <w:rPr>
        <w:rStyle w:val="slostrnky"/>
        <w:sz w:val="22"/>
        <w:szCs w:val="22"/>
      </w:rPr>
      <w:fldChar w:fldCharType="begin"/>
    </w:r>
    <w:r w:rsidRPr="00DA0CB7">
      <w:rPr>
        <w:rStyle w:val="slostrnky"/>
        <w:sz w:val="22"/>
        <w:szCs w:val="22"/>
      </w:rPr>
      <w:instrText xml:space="preserve">PAGE  </w:instrText>
    </w:r>
    <w:r w:rsidRPr="00DA0CB7">
      <w:rPr>
        <w:rStyle w:val="slostrnky"/>
        <w:sz w:val="22"/>
        <w:szCs w:val="22"/>
      </w:rPr>
      <w:fldChar w:fldCharType="separate"/>
    </w:r>
    <w:r w:rsidR="004E6814">
      <w:rPr>
        <w:rStyle w:val="slostrnky"/>
        <w:noProof/>
        <w:sz w:val="22"/>
        <w:szCs w:val="22"/>
      </w:rPr>
      <w:t>7</w:t>
    </w:r>
    <w:r w:rsidRPr="00DA0CB7">
      <w:rPr>
        <w:rStyle w:val="slostrnky"/>
        <w:sz w:val="22"/>
        <w:szCs w:val="22"/>
      </w:rPr>
      <w:fldChar w:fldCharType="end"/>
    </w:r>
  </w:p>
  <w:p w14:paraId="7C2B77D5" w14:textId="77777777" w:rsidR="00D17B12" w:rsidRPr="00DA0CB7" w:rsidRDefault="00D17B12">
    <w:pPr>
      <w:rPr>
        <w:szCs w:val="22"/>
      </w:rPr>
    </w:pPr>
    <w:r w:rsidRPr="00DA0CB7">
      <w:rPr>
        <w:snapToGrid w:val="0"/>
        <w:szCs w:val="22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0FD7A" w14:textId="77777777" w:rsidR="00033085" w:rsidRDefault="00033085">
      <w:r>
        <w:separator/>
      </w:r>
    </w:p>
  </w:footnote>
  <w:footnote w:type="continuationSeparator" w:id="0">
    <w:p w14:paraId="7891DA7E" w14:textId="77777777" w:rsidR="00033085" w:rsidRDefault="00033085">
      <w:r>
        <w:continuationSeparator/>
      </w:r>
    </w:p>
  </w:footnote>
  <w:footnote w:type="continuationNotice" w:id="1">
    <w:p w14:paraId="310A9668" w14:textId="77777777" w:rsidR="00033085" w:rsidRDefault="00033085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95C44" w14:textId="7DE87722" w:rsidR="00823313" w:rsidRDefault="005B3A8C" w:rsidP="005B3A8C">
    <w:pPr>
      <w:pStyle w:val="Zhlav"/>
      <w:tabs>
        <w:tab w:val="clear" w:pos="4536"/>
        <w:tab w:val="center" w:pos="4395"/>
      </w:tabs>
      <w:spacing w:after="0"/>
      <w:jc w:val="right"/>
      <w:rPr>
        <w:szCs w:val="22"/>
        <w:highlight w:val="yellow"/>
      </w:rPr>
    </w:pPr>
    <w:r>
      <w:rPr>
        <w:szCs w:val="22"/>
      </w:rPr>
      <w:ptab w:relativeTo="margin" w:alignment="left" w:leader="none"/>
    </w:r>
    <w:r w:rsidR="00D17B12" w:rsidRPr="00A0241F">
      <w:rPr>
        <w:szCs w:val="22"/>
      </w:rPr>
      <w:t xml:space="preserve">                                                                               </w:t>
    </w:r>
    <w:r w:rsidR="00D17B12">
      <w:rPr>
        <w:szCs w:val="22"/>
      </w:rPr>
      <w:t xml:space="preserve">  </w:t>
    </w:r>
    <w:r w:rsidR="00823313" w:rsidRPr="00DA0CB7">
      <w:rPr>
        <w:szCs w:val="22"/>
      </w:rPr>
      <w:t>Č.j. Objednatele</w:t>
    </w:r>
    <w:r w:rsidR="00823313">
      <w:rPr>
        <w:szCs w:val="22"/>
      </w:rPr>
      <w:t xml:space="preserve">: </w:t>
    </w:r>
    <w:r w:rsidRPr="005B3A8C">
      <w:rPr>
        <w:szCs w:val="22"/>
      </w:rPr>
      <w:t>SPU 486336/2025/114/Jed</w:t>
    </w:r>
    <w:r w:rsidRPr="005B3A8C">
      <w:rPr>
        <w:szCs w:val="22"/>
        <w:highlight w:val="yellow"/>
      </w:rPr>
      <w:t xml:space="preserve"> </w:t>
    </w:r>
  </w:p>
  <w:p w14:paraId="724048A7" w14:textId="77777777" w:rsidR="005B3A8C" w:rsidRPr="005B3A8C" w:rsidRDefault="005B3A8C" w:rsidP="005B3A8C">
    <w:pPr>
      <w:pStyle w:val="Zhlav"/>
      <w:tabs>
        <w:tab w:val="clear" w:pos="4536"/>
        <w:tab w:val="center" w:pos="4395"/>
      </w:tabs>
      <w:spacing w:after="0"/>
      <w:jc w:val="right"/>
      <w:rPr>
        <w:rFonts w:cs="Arial"/>
        <w:snapToGrid w:val="0"/>
        <w:szCs w:val="22"/>
        <w:lang w:val="en-US"/>
      </w:rPr>
    </w:pPr>
    <w:r w:rsidRPr="005B3A8C">
      <w:rPr>
        <w:szCs w:val="22"/>
      </w:rPr>
      <w:t xml:space="preserve">UID: </w:t>
    </w:r>
    <w:r w:rsidRPr="005B3A8C">
      <w:rPr>
        <w:rFonts w:cs="Arial"/>
        <w:snapToGrid w:val="0"/>
        <w:szCs w:val="22"/>
        <w:lang w:val="en-US"/>
      </w:rPr>
      <w:t>spuess980529be</w:t>
    </w:r>
  </w:p>
  <w:p w14:paraId="3B9411C6" w14:textId="75630193" w:rsidR="00D17B12" w:rsidRPr="00823313" w:rsidRDefault="00823313" w:rsidP="005B3A8C">
    <w:pPr>
      <w:pStyle w:val="Zhlav"/>
      <w:tabs>
        <w:tab w:val="clear" w:pos="4536"/>
        <w:tab w:val="center" w:pos="4395"/>
      </w:tabs>
      <w:spacing w:after="0"/>
      <w:jc w:val="right"/>
      <w:rPr>
        <w:rFonts w:cs="Arial"/>
        <w:b/>
        <w:bCs/>
        <w:snapToGrid w:val="0"/>
        <w:szCs w:val="22"/>
        <w:highlight w:val="yellow"/>
        <w:lang w:val="en-US"/>
      </w:rPr>
    </w:pPr>
    <w:r>
      <w:rPr>
        <w:szCs w:val="22"/>
      </w:rPr>
      <w:t>Č</w:t>
    </w:r>
    <w:r w:rsidRPr="00DA0CB7">
      <w:rPr>
        <w:szCs w:val="22"/>
      </w:rPr>
      <w:t>.j. Zhotovitele:</w:t>
    </w:r>
    <w:r>
      <w:rPr>
        <w:szCs w:val="22"/>
      </w:rPr>
      <w:t xml:space="preserve"> </w:t>
    </w:r>
    <w:r w:rsidRPr="00DA0CB7">
      <w:rPr>
        <w:rFonts w:cs="Arial"/>
        <w:b/>
        <w:bCs/>
        <w:snapToGrid w:val="0"/>
        <w:szCs w:val="22"/>
        <w:highlight w:val="yellow"/>
        <w:lang w:val="en-US"/>
      </w:rPr>
      <w:t>[</w:t>
    </w:r>
    <w:r>
      <w:rPr>
        <w:rFonts w:cs="Arial"/>
        <w:b/>
        <w:bCs/>
        <w:snapToGrid w:val="0"/>
        <w:szCs w:val="22"/>
        <w:highlight w:val="yellow"/>
        <w:lang w:val="en-US"/>
      </w:rPr>
      <w:t>bude doplněno</w:t>
    </w:r>
    <w:r w:rsidRPr="00DA0CB7">
      <w:rPr>
        <w:rFonts w:cs="Arial"/>
        <w:b/>
        <w:bCs/>
        <w:snapToGrid w:val="0"/>
        <w:szCs w:val="22"/>
        <w:highlight w:val="yellow"/>
        <w:lang w:val="en-US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678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3" w15:restartNumberingAfterBreak="0">
    <w:nsid w:val="5F1619F7"/>
    <w:multiLevelType w:val="hybridMultilevel"/>
    <w:tmpl w:val="4828A016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735A1A2F"/>
    <w:multiLevelType w:val="hybridMultilevel"/>
    <w:tmpl w:val="9008F654"/>
    <w:lvl w:ilvl="0" w:tplc="0C6E4B92">
      <w:numFmt w:val="bullet"/>
      <w:lvlText w:val="-"/>
      <w:lvlJc w:val="left"/>
      <w:pPr>
        <w:ind w:left="10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5" w15:restartNumberingAfterBreak="0">
    <w:nsid w:val="78897606"/>
    <w:multiLevelType w:val="multilevel"/>
    <w:tmpl w:val="074E87A4"/>
    <w:lvl w:ilvl="0">
      <w:start w:val="1"/>
      <w:numFmt w:val="bullet"/>
      <w:lvlText w:val=""/>
      <w:lvlJc w:val="left"/>
      <w:pPr>
        <w:ind w:left="4678" w:firstLine="0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84510461">
    <w:abstractNumId w:val="2"/>
  </w:num>
  <w:num w:numId="2" w16cid:durableId="1581597184">
    <w:abstractNumId w:val="1"/>
  </w:num>
  <w:num w:numId="3" w16cid:durableId="1485664039">
    <w:abstractNumId w:val="0"/>
  </w:num>
  <w:num w:numId="4" w16cid:durableId="316569998">
    <w:abstractNumId w:val="4"/>
  </w:num>
  <w:num w:numId="5" w16cid:durableId="1600410229">
    <w:abstractNumId w:val="3"/>
  </w:num>
  <w:num w:numId="6" w16cid:durableId="1176532524">
    <w:abstractNumId w:val="5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Víšková Katarína Ing.">
    <w15:presenceInfo w15:providerId="None" w15:userId="Víšková Katarína Ing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753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4114"/>
    <w:rsid w:val="0003040E"/>
    <w:rsid w:val="00033085"/>
    <w:rsid w:val="00035F68"/>
    <w:rsid w:val="00036D68"/>
    <w:rsid w:val="00037496"/>
    <w:rsid w:val="00037752"/>
    <w:rsid w:val="000475F1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141B"/>
    <w:rsid w:val="0007515F"/>
    <w:rsid w:val="000827FC"/>
    <w:rsid w:val="0008462F"/>
    <w:rsid w:val="000917DD"/>
    <w:rsid w:val="00095603"/>
    <w:rsid w:val="0009761D"/>
    <w:rsid w:val="000A3CCC"/>
    <w:rsid w:val="000A45F3"/>
    <w:rsid w:val="000A50EF"/>
    <w:rsid w:val="000A787C"/>
    <w:rsid w:val="000B2FE7"/>
    <w:rsid w:val="000B4C06"/>
    <w:rsid w:val="000B5976"/>
    <w:rsid w:val="000B713E"/>
    <w:rsid w:val="000B7640"/>
    <w:rsid w:val="000C1A9F"/>
    <w:rsid w:val="000C6222"/>
    <w:rsid w:val="000C7CAD"/>
    <w:rsid w:val="000D3CBE"/>
    <w:rsid w:val="000D7484"/>
    <w:rsid w:val="000D7597"/>
    <w:rsid w:val="000D76B6"/>
    <w:rsid w:val="000E6E9C"/>
    <w:rsid w:val="000E6F6A"/>
    <w:rsid w:val="000F2F2F"/>
    <w:rsid w:val="000F51BD"/>
    <w:rsid w:val="000F5BF7"/>
    <w:rsid w:val="000F5C48"/>
    <w:rsid w:val="000F6065"/>
    <w:rsid w:val="000F648D"/>
    <w:rsid w:val="000F73CB"/>
    <w:rsid w:val="001074D7"/>
    <w:rsid w:val="00112534"/>
    <w:rsid w:val="001146F6"/>
    <w:rsid w:val="001149AE"/>
    <w:rsid w:val="00114CB8"/>
    <w:rsid w:val="00115A24"/>
    <w:rsid w:val="001177C9"/>
    <w:rsid w:val="00120C16"/>
    <w:rsid w:val="00124A59"/>
    <w:rsid w:val="00126736"/>
    <w:rsid w:val="00130F68"/>
    <w:rsid w:val="00131905"/>
    <w:rsid w:val="00131B02"/>
    <w:rsid w:val="00132376"/>
    <w:rsid w:val="00133D00"/>
    <w:rsid w:val="001343FF"/>
    <w:rsid w:val="0013772F"/>
    <w:rsid w:val="001404FB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67E7"/>
    <w:rsid w:val="00167172"/>
    <w:rsid w:val="00170A3E"/>
    <w:rsid w:val="00173AE3"/>
    <w:rsid w:val="001750CC"/>
    <w:rsid w:val="0018278F"/>
    <w:rsid w:val="00183779"/>
    <w:rsid w:val="0019040B"/>
    <w:rsid w:val="001A3598"/>
    <w:rsid w:val="001A6166"/>
    <w:rsid w:val="001A7BAF"/>
    <w:rsid w:val="001B2DB9"/>
    <w:rsid w:val="001B35C1"/>
    <w:rsid w:val="001B524F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460"/>
    <w:rsid w:val="001E7C6C"/>
    <w:rsid w:val="001F2445"/>
    <w:rsid w:val="001F2D41"/>
    <w:rsid w:val="001F4804"/>
    <w:rsid w:val="001F4E7C"/>
    <w:rsid w:val="001F5C31"/>
    <w:rsid w:val="00205F0D"/>
    <w:rsid w:val="002067C5"/>
    <w:rsid w:val="00210EB4"/>
    <w:rsid w:val="0021173D"/>
    <w:rsid w:val="00213403"/>
    <w:rsid w:val="00213ADC"/>
    <w:rsid w:val="002147D8"/>
    <w:rsid w:val="002161FC"/>
    <w:rsid w:val="00216D77"/>
    <w:rsid w:val="0022069F"/>
    <w:rsid w:val="002232F8"/>
    <w:rsid w:val="00223460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44540"/>
    <w:rsid w:val="00253305"/>
    <w:rsid w:val="002538F3"/>
    <w:rsid w:val="002548F7"/>
    <w:rsid w:val="00256FEE"/>
    <w:rsid w:val="00264B9B"/>
    <w:rsid w:val="00267084"/>
    <w:rsid w:val="00273A20"/>
    <w:rsid w:val="002742B7"/>
    <w:rsid w:val="00275FDD"/>
    <w:rsid w:val="00277873"/>
    <w:rsid w:val="00277B16"/>
    <w:rsid w:val="002803B4"/>
    <w:rsid w:val="00285FFE"/>
    <w:rsid w:val="00291AFF"/>
    <w:rsid w:val="002921CB"/>
    <w:rsid w:val="002954A2"/>
    <w:rsid w:val="002A097C"/>
    <w:rsid w:val="002A273C"/>
    <w:rsid w:val="002C113C"/>
    <w:rsid w:val="002C6FAE"/>
    <w:rsid w:val="002D06F2"/>
    <w:rsid w:val="002D10A3"/>
    <w:rsid w:val="002D245C"/>
    <w:rsid w:val="002D35D2"/>
    <w:rsid w:val="002D37A3"/>
    <w:rsid w:val="002D4C3E"/>
    <w:rsid w:val="002D5ABD"/>
    <w:rsid w:val="002D5E38"/>
    <w:rsid w:val="002D7772"/>
    <w:rsid w:val="002E7E2A"/>
    <w:rsid w:val="002F02E0"/>
    <w:rsid w:val="002F3A87"/>
    <w:rsid w:val="00306D5E"/>
    <w:rsid w:val="003106B8"/>
    <w:rsid w:val="00310F78"/>
    <w:rsid w:val="003142FB"/>
    <w:rsid w:val="00314977"/>
    <w:rsid w:val="003168D3"/>
    <w:rsid w:val="00321E30"/>
    <w:rsid w:val="00322712"/>
    <w:rsid w:val="003228BF"/>
    <w:rsid w:val="00323892"/>
    <w:rsid w:val="00325FC3"/>
    <w:rsid w:val="00327B76"/>
    <w:rsid w:val="00332C92"/>
    <w:rsid w:val="00336FA6"/>
    <w:rsid w:val="003468FB"/>
    <w:rsid w:val="00351F30"/>
    <w:rsid w:val="00357DE0"/>
    <w:rsid w:val="00360D9F"/>
    <w:rsid w:val="003629B9"/>
    <w:rsid w:val="00362FAF"/>
    <w:rsid w:val="003659C2"/>
    <w:rsid w:val="00370FDB"/>
    <w:rsid w:val="003739F4"/>
    <w:rsid w:val="0037518A"/>
    <w:rsid w:val="00376E2E"/>
    <w:rsid w:val="00380D9B"/>
    <w:rsid w:val="003823D0"/>
    <w:rsid w:val="00394CD0"/>
    <w:rsid w:val="003A222E"/>
    <w:rsid w:val="003A4A85"/>
    <w:rsid w:val="003A65CB"/>
    <w:rsid w:val="003B5CE7"/>
    <w:rsid w:val="003B7031"/>
    <w:rsid w:val="003B7FC9"/>
    <w:rsid w:val="003C2212"/>
    <w:rsid w:val="003C2775"/>
    <w:rsid w:val="003C6C55"/>
    <w:rsid w:val="003C7DFA"/>
    <w:rsid w:val="003D1532"/>
    <w:rsid w:val="003D4D11"/>
    <w:rsid w:val="003D4E11"/>
    <w:rsid w:val="003D6DA3"/>
    <w:rsid w:val="003E1E1C"/>
    <w:rsid w:val="003E6C22"/>
    <w:rsid w:val="003F0864"/>
    <w:rsid w:val="003F0BD3"/>
    <w:rsid w:val="003F0E58"/>
    <w:rsid w:val="003F0EBD"/>
    <w:rsid w:val="003F23AD"/>
    <w:rsid w:val="003F409E"/>
    <w:rsid w:val="003F63A5"/>
    <w:rsid w:val="003F7513"/>
    <w:rsid w:val="003F7AAD"/>
    <w:rsid w:val="003F7B5E"/>
    <w:rsid w:val="0040724D"/>
    <w:rsid w:val="00407C28"/>
    <w:rsid w:val="0041143F"/>
    <w:rsid w:val="00416D92"/>
    <w:rsid w:val="00417259"/>
    <w:rsid w:val="00417BEA"/>
    <w:rsid w:val="00426FA0"/>
    <w:rsid w:val="00430580"/>
    <w:rsid w:val="00436495"/>
    <w:rsid w:val="00436873"/>
    <w:rsid w:val="00436878"/>
    <w:rsid w:val="00437BA6"/>
    <w:rsid w:val="00443C71"/>
    <w:rsid w:val="00445245"/>
    <w:rsid w:val="00453B0F"/>
    <w:rsid w:val="00455978"/>
    <w:rsid w:val="00456216"/>
    <w:rsid w:val="00456775"/>
    <w:rsid w:val="0046000F"/>
    <w:rsid w:val="00461D16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A7944"/>
    <w:rsid w:val="004B0AE8"/>
    <w:rsid w:val="004B1576"/>
    <w:rsid w:val="004B300A"/>
    <w:rsid w:val="004B78E3"/>
    <w:rsid w:val="004C051F"/>
    <w:rsid w:val="004D037A"/>
    <w:rsid w:val="004D2D12"/>
    <w:rsid w:val="004D3145"/>
    <w:rsid w:val="004D3F19"/>
    <w:rsid w:val="004D659D"/>
    <w:rsid w:val="004E02BE"/>
    <w:rsid w:val="004E2CB2"/>
    <w:rsid w:val="004E4413"/>
    <w:rsid w:val="004E4DA6"/>
    <w:rsid w:val="004E6814"/>
    <w:rsid w:val="004E69ED"/>
    <w:rsid w:val="004E7756"/>
    <w:rsid w:val="004F13F9"/>
    <w:rsid w:val="004F154E"/>
    <w:rsid w:val="004F2859"/>
    <w:rsid w:val="004F38A5"/>
    <w:rsid w:val="00502DDF"/>
    <w:rsid w:val="00505CB7"/>
    <w:rsid w:val="00510B9F"/>
    <w:rsid w:val="00510C7F"/>
    <w:rsid w:val="00512499"/>
    <w:rsid w:val="00512DDF"/>
    <w:rsid w:val="00515CBE"/>
    <w:rsid w:val="00515DEA"/>
    <w:rsid w:val="005204BB"/>
    <w:rsid w:val="00521E8A"/>
    <w:rsid w:val="005247F1"/>
    <w:rsid w:val="0052721B"/>
    <w:rsid w:val="00527B38"/>
    <w:rsid w:val="005320B1"/>
    <w:rsid w:val="00532A42"/>
    <w:rsid w:val="00535C93"/>
    <w:rsid w:val="00536E8C"/>
    <w:rsid w:val="0053780F"/>
    <w:rsid w:val="00543ABA"/>
    <w:rsid w:val="005449CB"/>
    <w:rsid w:val="0054664D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6EC6"/>
    <w:rsid w:val="00577966"/>
    <w:rsid w:val="00581454"/>
    <w:rsid w:val="005844C4"/>
    <w:rsid w:val="00587E17"/>
    <w:rsid w:val="005949CF"/>
    <w:rsid w:val="00597BDF"/>
    <w:rsid w:val="005A0043"/>
    <w:rsid w:val="005A08A7"/>
    <w:rsid w:val="005A1830"/>
    <w:rsid w:val="005A39AC"/>
    <w:rsid w:val="005A7706"/>
    <w:rsid w:val="005B3785"/>
    <w:rsid w:val="005B3A8C"/>
    <w:rsid w:val="005B4AD0"/>
    <w:rsid w:val="005B7C66"/>
    <w:rsid w:val="005C02C1"/>
    <w:rsid w:val="005C4E34"/>
    <w:rsid w:val="005C66B1"/>
    <w:rsid w:val="005D4D93"/>
    <w:rsid w:val="005D5020"/>
    <w:rsid w:val="005D6EED"/>
    <w:rsid w:val="005D6EF3"/>
    <w:rsid w:val="005E269D"/>
    <w:rsid w:val="005E32AD"/>
    <w:rsid w:val="005E4180"/>
    <w:rsid w:val="005E6D45"/>
    <w:rsid w:val="005F0106"/>
    <w:rsid w:val="005F435B"/>
    <w:rsid w:val="005F4B1D"/>
    <w:rsid w:val="005F7FCA"/>
    <w:rsid w:val="0060511A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40E7B"/>
    <w:rsid w:val="006411E5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3E53"/>
    <w:rsid w:val="00666E0D"/>
    <w:rsid w:val="00670703"/>
    <w:rsid w:val="00670F32"/>
    <w:rsid w:val="0067263F"/>
    <w:rsid w:val="00672F1E"/>
    <w:rsid w:val="00680FF2"/>
    <w:rsid w:val="00681734"/>
    <w:rsid w:val="00686ECB"/>
    <w:rsid w:val="00687EC8"/>
    <w:rsid w:val="00690BC3"/>
    <w:rsid w:val="00690C9D"/>
    <w:rsid w:val="00692028"/>
    <w:rsid w:val="00693FDA"/>
    <w:rsid w:val="0069418B"/>
    <w:rsid w:val="006A2FB2"/>
    <w:rsid w:val="006A4DDF"/>
    <w:rsid w:val="006A4E33"/>
    <w:rsid w:val="006A70E8"/>
    <w:rsid w:val="006B0081"/>
    <w:rsid w:val="006B21C5"/>
    <w:rsid w:val="006B78C1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E50C3"/>
    <w:rsid w:val="006F3CD0"/>
    <w:rsid w:val="006F522E"/>
    <w:rsid w:val="006F6ECC"/>
    <w:rsid w:val="00703635"/>
    <w:rsid w:val="007110AE"/>
    <w:rsid w:val="0071160B"/>
    <w:rsid w:val="0071580B"/>
    <w:rsid w:val="00716DDA"/>
    <w:rsid w:val="007223A6"/>
    <w:rsid w:val="00722CA2"/>
    <w:rsid w:val="0072577B"/>
    <w:rsid w:val="0073107E"/>
    <w:rsid w:val="00731789"/>
    <w:rsid w:val="00743B00"/>
    <w:rsid w:val="007440FA"/>
    <w:rsid w:val="00750233"/>
    <w:rsid w:val="00751679"/>
    <w:rsid w:val="007542FF"/>
    <w:rsid w:val="00754BCC"/>
    <w:rsid w:val="00754F95"/>
    <w:rsid w:val="0076278C"/>
    <w:rsid w:val="0076588D"/>
    <w:rsid w:val="0076768E"/>
    <w:rsid w:val="007676C6"/>
    <w:rsid w:val="00767DBF"/>
    <w:rsid w:val="0077220E"/>
    <w:rsid w:val="00772DEB"/>
    <w:rsid w:val="00773191"/>
    <w:rsid w:val="00776074"/>
    <w:rsid w:val="00777897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C0B21"/>
    <w:rsid w:val="007C3766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211C"/>
    <w:rsid w:val="00821735"/>
    <w:rsid w:val="00823313"/>
    <w:rsid w:val="00824335"/>
    <w:rsid w:val="008258D9"/>
    <w:rsid w:val="00826A6F"/>
    <w:rsid w:val="00831DE1"/>
    <w:rsid w:val="00835026"/>
    <w:rsid w:val="00837E89"/>
    <w:rsid w:val="008401E3"/>
    <w:rsid w:val="0084737C"/>
    <w:rsid w:val="00853FFD"/>
    <w:rsid w:val="00863B50"/>
    <w:rsid w:val="008665E9"/>
    <w:rsid w:val="00871329"/>
    <w:rsid w:val="0087156C"/>
    <w:rsid w:val="00871C5A"/>
    <w:rsid w:val="008740D5"/>
    <w:rsid w:val="00876334"/>
    <w:rsid w:val="008803AB"/>
    <w:rsid w:val="00884B58"/>
    <w:rsid w:val="00884C94"/>
    <w:rsid w:val="00884ED8"/>
    <w:rsid w:val="00885601"/>
    <w:rsid w:val="008857E6"/>
    <w:rsid w:val="00885D74"/>
    <w:rsid w:val="00891322"/>
    <w:rsid w:val="00891431"/>
    <w:rsid w:val="008922D1"/>
    <w:rsid w:val="008960AA"/>
    <w:rsid w:val="008A0F6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6056"/>
    <w:rsid w:val="008D78D0"/>
    <w:rsid w:val="008E133F"/>
    <w:rsid w:val="008E1C91"/>
    <w:rsid w:val="008E244E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06634"/>
    <w:rsid w:val="00915447"/>
    <w:rsid w:val="009169CF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2059"/>
    <w:rsid w:val="00952520"/>
    <w:rsid w:val="00952EF8"/>
    <w:rsid w:val="0095373F"/>
    <w:rsid w:val="00953EC8"/>
    <w:rsid w:val="00971763"/>
    <w:rsid w:val="00971EAC"/>
    <w:rsid w:val="0097643E"/>
    <w:rsid w:val="0098300F"/>
    <w:rsid w:val="00985309"/>
    <w:rsid w:val="009859A5"/>
    <w:rsid w:val="009865CF"/>
    <w:rsid w:val="009867A3"/>
    <w:rsid w:val="0099059E"/>
    <w:rsid w:val="009908E5"/>
    <w:rsid w:val="00991749"/>
    <w:rsid w:val="00995ABC"/>
    <w:rsid w:val="009961AA"/>
    <w:rsid w:val="009A3113"/>
    <w:rsid w:val="009A43BA"/>
    <w:rsid w:val="009A53D2"/>
    <w:rsid w:val="009A59FF"/>
    <w:rsid w:val="009A66B3"/>
    <w:rsid w:val="009B04CF"/>
    <w:rsid w:val="009B131E"/>
    <w:rsid w:val="009B1903"/>
    <w:rsid w:val="009C0AAF"/>
    <w:rsid w:val="009C7164"/>
    <w:rsid w:val="009D32C7"/>
    <w:rsid w:val="009D39E8"/>
    <w:rsid w:val="009E0EF5"/>
    <w:rsid w:val="009E1295"/>
    <w:rsid w:val="009E3096"/>
    <w:rsid w:val="009E55DB"/>
    <w:rsid w:val="009E6563"/>
    <w:rsid w:val="009F3075"/>
    <w:rsid w:val="009F30D6"/>
    <w:rsid w:val="009F3720"/>
    <w:rsid w:val="009F5452"/>
    <w:rsid w:val="009F7877"/>
    <w:rsid w:val="00A0241F"/>
    <w:rsid w:val="00A04035"/>
    <w:rsid w:val="00A0476D"/>
    <w:rsid w:val="00A10143"/>
    <w:rsid w:val="00A10274"/>
    <w:rsid w:val="00A1147A"/>
    <w:rsid w:val="00A126CD"/>
    <w:rsid w:val="00A12FB6"/>
    <w:rsid w:val="00A13487"/>
    <w:rsid w:val="00A14402"/>
    <w:rsid w:val="00A22BB6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89B"/>
    <w:rsid w:val="00A56274"/>
    <w:rsid w:val="00A64B31"/>
    <w:rsid w:val="00A65C79"/>
    <w:rsid w:val="00A660B0"/>
    <w:rsid w:val="00A67EE9"/>
    <w:rsid w:val="00A850AC"/>
    <w:rsid w:val="00A86DD5"/>
    <w:rsid w:val="00A91766"/>
    <w:rsid w:val="00A95379"/>
    <w:rsid w:val="00A95F2D"/>
    <w:rsid w:val="00AA2A76"/>
    <w:rsid w:val="00AA3C8E"/>
    <w:rsid w:val="00AA6790"/>
    <w:rsid w:val="00AA6C81"/>
    <w:rsid w:val="00AA6F20"/>
    <w:rsid w:val="00AA703A"/>
    <w:rsid w:val="00AB7CC6"/>
    <w:rsid w:val="00AC34F9"/>
    <w:rsid w:val="00AC45CF"/>
    <w:rsid w:val="00AC4C5F"/>
    <w:rsid w:val="00AD170C"/>
    <w:rsid w:val="00AD1AA0"/>
    <w:rsid w:val="00AD1C77"/>
    <w:rsid w:val="00AD57A0"/>
    <w:rsid w:val="00AD5D34"/>
    <w:rsid w:val="00AD7B06"/>
    <w:rsid w:val="00AE2DC5"/>
    <w:rsid w:val="00AE33D5"/>
    <w:rsid w:val="00AE605E"/>
    <w:rsid w:val="00AF0A5D"/>
    <w:rsid w:val="00AF3FF8"/>
    <w:rsid w:val="00AF79C6"/>
    <w:rsid w:val="00B01789"/>
    <w:rsid w:val="00B02C31"/>
    <w:rsid w:val="00B03BB2"/>
    <w:rsid w:val="00B03FDB"/>
    <w:rsid w:val="00B140D4"/>
    <w:rsid w:val="00B1637F"/>
    <w:rsid w:val="00B20228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642E"/>
    <w:rsid w:val="00B61752"/>
    <w:rsid w:val="00B63CA7"/>
    <w:rsid w:val="00B6547F"/>
    <w:rsid w:val="00B65FFB"/>
    <w:rsid w:val="00B7091F"/>
    <w:rsid w:val="00B70B1E"/>
    <w:rsid w:val="00B7250F"/>
    <w:rsid w:val="00B729EE"/>
    <w:rsid w:val="00B73391"/>
    <w:rsid w:val="00B73916"/>
    <w:rsid w:val="00B774A9"/>
    <w:rsid w:val="00B77AA2"/>
    <w:rsid w:val="00B804D6"/>
    <w:rsid w:val="00B857F4"/>
    <w:rsid w:val="00B87A91"/>
    <w:rsid w:val="00B9323E"/>
    <w:rsid w:val="00B94443"/>
    <w:rsid w:val="00BA2BF9"/>
    <w:rsid w:val="00BA432B"/>
    <w:rsid w:val="00BB4624"/>
    <w:rsid w:val="00BB71C6"/>
    <w:rsid w:val="00BB7CB3"/>
    <w:rsid w:val="00BC11BB"/>
    <w:rsid w:val="00BC2076"/>
    <w:rsid w:val="00BC247C"/>
    <w:rsid w:val="00BC279F"/>
    <w:rsid w:val="00BC74D6"/>
    <w:rsid w:val="00BD0A14"/>
    <w:rsid w:val="00BD1C2A"/>
    <w:rsid w:val="00BD3F3B"/>
    <w:rsid w:val="00BD41D3"/>
    <w:rsid w:val="00BD453F"/>
    <w:rsid w:val="00BD4FCA"/>
    <w:rsid w:val="00BD672E"/>
    <w:rsid w:val="00BE258E"/>
    <w:rsid w:val="00BE26DF"/>
    <w:rsid w:val="00BF3694"/>
    <w:rsid w:val="00BF7EAF"/>
    <w:rsid w:val="00C00631"/>
    <w:rsid w:val="00C0340E"/>
    <w:rsid w:val="00C0493E"/>
    <w:rsid w:val="00C058C6"/>
    <w:rsid w:val="00C05F45"/>
    <w:rsid w:val="00C15E8B"/>
    <w:rsid w:val="00C1681E"/>
    <w:rsid w:val="00C2206F"/>
    <w:rsid w:val="00C226B0"/>
    <w:rsid w:val="00C25044"/>
    <w:rsid w:val="00C25139"/>
    <w:rsid w:val="00C269CA"/>
    <w:rsid w:val="00C26A5E"/>
    <w:rsid w:val="00C30DBF"/>
    <w:rsid w:val="00C31062"/>
    <w:rsid w:val="00C321F7"/>
    <w:rsid w:val="00C32521"/>
    <w:rsid w:val="00C32E36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568F2"/>
    <w:rsid w:val="00C60B4E"/>
    <w:rsid w:val="00C629E5"/>
    <w:rsid w:val="00C642F1"/>
    <w:rsid w:val="00C656D7"/>
    <w:rsid w:val="00C657AE"/>
    <w:rsid w:val="00C66CE6"/>
    <w:rsid w:val="00C71812"/>
    <w:rsid w:val="00C71B13"/>
    <w:rsid w:val="00C74867"/>
    <w:rsid w:val="00C75A45"/>
    <w:rsid w:val="00C84B6E"/>
    <w:rsid w:val="00C84F97"/>
    <w:rsid w:val="00C93050"/>
    <w:rsid w:val="00CA04E5"/>
    <w:rsid w:val="00CA082A"/>
    <w:rsid w:val="00CB4C86"/>
    <w:rsid w:val="00CB55C3"/>
    <w:rsid w:val="00CB6687"/>
    <w:rsid w:val="00CB68CC"/>
    <w:rsid w:val="00CB6BAC"/>
    <w:rsid w:val="00CC04D6"/>
    <w:rsid w:val="00CC0A33"/>
    <w:rsid w:val="00CC1BF4"/>
    <w:rsid w:val="00CC23B4"/>
    <w:rsid w:val="00CC5D9A"/>
    <w:rsid w:val="00CD6EB6"/>
    <w:rsid w:val="00CD7D78"/>
    <w:rsid w:val="00CE12DB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59F3"/>
    <w:rsid w:val="00D05BB8"/>
    <w:rsid w:val="00D06754"/>
    <w:rsid w:val="00D10072"/>
    <w:rsid w:val="00D117B6"/>
    <w:rsid w:val="00D16E9B"/>
    <w:rsid w:val="00D17B12"/>
    <w:rsid w:val="00D316A9"/>
    <w:rsid w:val="00D37F97"/>
    <w:rsid w:val="00D43183"/>
    <w:rsid w:val="00D45076"/>
    <w:rsid w:val="00D50182"/>
    <w:rsid w:val="00D50F27"/>
    <w:rsid w:val="00D52E4B"/>
    <w:rsid w:val="00D53965"/>
    <w:rsid w:val="00D57FE6"/>
    <w:rsid w:val="00D6008E"/>
    <w:rsid w:val="00D62408"/>
    <w:rsid w:val="00D639D8"/>
    <w:rsid w:val="00D63CC1"/>
    <w:rsid w:val="00D63D05"/>
    <w:rsid w:val="00D649E6"/>
    <w:rsid w:val="00D67603"/>
    <w:rsid w:val="00D70F6A"/>
    <w:rsid w:val="00D7102A"/>
    <w:rsid w:val="00D73CCB"/>
    <w:rsid w:val="00D8162E"/>
    <w:rsid w:val="00D932A5"/>
    <w:rsid w:val="00D95427"/>
    <w:rsid w:val="00DA0CB7"/>
    <w:rsid w:val="00DB2E76"/>
    <w:rsid w:val="00DB31DA"/>
    <w:rsid w:val="00DB3718"/>
    <w:rsid w:val="00DB4A73"/>
    <w:rsid w:val="00DB6814"/>
    <w:rsid w:val="00DC0156"/>
    <w:rsid w:val="00DC2688"/>
    <w:rsid w:val="00DD003E"/>
    <w:rsid w:val="00DD200E"/>
    <w:rsid w:val="00DD604C"/>
    <w:rsid w:val="00DD696F"/>
    <w:rsid w:val="00DE04FD"/>
    <w:rsid w:val="00DE1134"/>
    <w:rsid w:val="00DE17AF"/>
    <w:rsid w:val="00DE24B6"/>
    <w:rsid w:val="00DE3827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341E"/>
    <w:rsid w:val="00E26CC5"/>
    <w:rsid w:val="00E277FD"/>
    <w:rsid w:val="00E30D09"/>
    <w:rsid w:val="00E35F4D"/>
    <w:rsid w:val="00E37C17"/>
    <w:rsid w:val="00E40B6D"/>
    <w:rsid w:val="00E449B9"/>
    <w:rsid w:val="00E46FD4"/>
    <w:rsid w:val="00E47611"/>
    <w:rsid w:val="00E612CB"/>
    <w:rsid w:val="00E62EE1"/>
    <w:rsid w:val="00E64D8D"/>
    <w:rsid w:val="00E71176"/>
    <w:rsid w:val="00E71981"/>
    <w:rsid w:val="00E728DC"/>
    <w:rsid w:val="00E72C64"/>
    <w:rsid w:val="00E7355F"/>
    <w:rsid w:val="00E76B8E"/>
    <w:rsid w:val="00E826A6"/>
    <w:rsid w:val="00E83E7F"/>
    <w:rsid w:val="00E84827"/>
    <w:rsid w:val="00E865F6"/>
    <w:rsid w:val="00E90083"/>
    <w:rsid w:val="00E924F7"/>
    <w:rsid w:val="00E9783A"/>
    <w:rsid w:val="00EA1A9A"/>
    <w:rsid w:val="00EA2A09"/>
    <w:rsid w:val="00EA4F01"/>
    <w:rsid w:val="00EA6D3F"/>
    <w:rsid w:val="00EA6F75"/>
    <w:rsid w:val="00EB09D7"/>
    <w:rsid w:val="00EB3BCF"/>
    <w:rsid w:val="00EB3CF2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692"/>
    <w:rsid w:val="00ED3898"/>
    <w:rsid w:val="00ED45E5"/>
    <w:rsid w:val="00ED562F"/>
    <w:rsid w:val="00EE12FA"/>
    <w:rsid w:val="00EE230D"/>
    <w:rsid w:val="00EE2607"/>
    <w:rsid w:val="00EE3937"/>
    <w:rsid w:val="00EE55B1"/>
    <w:rsid w:val="00EE6A0B"/>
    <w:rsid w:val="00EE6DAE"/>
    <w:rsid w:val="00EF21A8"/>
    <w:rsid w:val="00F00A3A"/>
    <w:rsid w:val="00F00F80"/>
    <w:rsid w:val="00F0152D"/>
    <w:rsid w:val="00F01856"/>
    <w:rsid w:val="00F062C7"/>
    <w:rsid w:val="00F07F93"/>
    <w:rsid w:val="00F12913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2FDF"/>
    <w:rsid w:val="00F33A5D"/>
    <w:rsid w:val="00F352BD"/>
    <w:rsid w:val="00F359D8"/>
    <w:rsid w:val="00F43B34"/>
    <w:rsid w:val="00F43ED8"/>
    <w:rsid w:val="00F43F36"/>
    <w:rsid w:val="00F44458"/>
    <w:rsid w:val="00F5185F"/>
    <w:rsid w:val="00F537F5"/>
    <w:rsid w:val="00F55456"/>
    <w:rsid w:val="00F55769"/>
    <w:rsid w:val="00F56055"/>
    <w:rsid w:val="00F6095A"/>
    <w:rsid w:val="00F61ED0"/>
    <w:rsid w:val="00F62FB6"/>
    <w:rsid w:val="00F63EFC"/>
    <w:rsid w:val="00F64B21"/>
    <w:rsid w:val="00F67545"/>
    <w:rsid w:val="00F72441"/>
    <w:rsid w:val="00F73658"/>
    <w:rsid w:val="00F7704B"/>
    <w:rsid w:val="00F829EA"/>
    <w:rsid w:val="00F835ED"/>
    <w:rsid w:val="00F84043"/>
    <w:rsid w:val="00F85870"/>
    <w:rsid w:val="00F8792C"/>
    <w:rsid w:val="00F90B6D"/>
    <w:rsid w:val="00F926B3"/>
    <w:rsid w:val="00F94E66"/>
    <w:rsid w:val="00F960C9"/>
    <w:rsid w:val="00FA0A95"/>
    <w:rsid w:val="00FA207D"/>
    <w:rsid w:val="00FA235A"/>
    <w:rsid w:val="00FA3C45"/>
    <w:rsid w:val="00FA6095"/>
    <w:rsid w:val="00FA6B73"/>
    <w:rsid w:val="00FB06DD"/>
    <w:rsid w:val="00FB4130"/>
    <w:rsid w:val="00FC0479"/>
    <w:rsid w:val="00FC0B97"/>
    <w:rsid w:val="00FD0BBC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2F98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8711CA"/>
  <w15:docId w15:val="{F229EB59-FC6A-46BA-A908-E2E1B1322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link w:val="ZhlavChar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styleId="Hypertextovodkaz">
    <w:name w:val="Hyperlink"/>
    <w:rsid w:val="00823313"/>
    <w:rPr>
      <w:color w:val="0000FF"/>
      <w:u w:val="single"/>
    </w:rPr>
  </w:style>
  <w:style w:type="character" w:customStyle="1" w:styleId="ZhlavChar">
    <w:name w:val="Záhlaví Char"/>
    <w:basedOn w:val="Standardnpsmoodstavce"/>
    <w:link w:val="Zhlav"/>
    <w:rsid w:val="00823313"/>
    <w:rPr>
      <w:rFonts w:ascii="Arial" w:hAnsi="Arial"/>
      <w:sz w:val="22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D73C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9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kralovehradecky.kraj@spu.gov.cz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71E026D5-47BD-42BD-AAB2-059EDF184C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E52B4F7-D576-46A7-BCEF-D8132BF7FC1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3992</Words>
  <Characters>23552</Characters>
  <Application>Microsoft Office Word</Application>
  <DocSecurity>0</DocSecurity>
  <Lines>196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Jedličková Iveta Bc.</cp:lastModifiedBy>
  <cp:revision>5</cp:revision>
  <cp:lastPrinted>2022-11-09T10:38:00Z</cp:lastPrinted>
  <dcterms:created xsi:type="dcterms:W3CDTF">2025-11-26T14:55:00Z</dcterms:created>
  <dcterms:modified xsi:type="dcterms:W3CDTF">2025-11-27T08:34:00Z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